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13A17" w:rsidRDefault="000F7106" w14:paraId="00000001" w14:textId="77777777">
      <w:pPr>
        <w:pStyle w:val="Cm"/>
      </w:pPr>
      <w:bookmarkStart w:name="_vauhgpz86fx3" w:colFirst="0" w:colLast="0" w:id="0"/>
      <w:bookmarkEnd w:id="0"/>
      <w:r>
        <w:t>Appendix D - Mermaid diagram source codes</w:t>
      </w:r>
    </w:p>
    <w:sdt>
      <w:sdtPr>
        <w:id w:val="593297542"/>
        <w:docPartObj>
          <w:docPartGallery w:val="Table of Contents"/>
          <w:docPartUnique/>
        </w:docPartObj>
      </w:sdtPr>
      <w:sdtEndPr/>
      <w:sdtContent>
        <w:p w:rsidR="00413A17" w:rsidRDefault="000F7106" w14:paraId="00000002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r>
            <w:fldChar w:fldCharType="begin"/>
          </w:r>
          <w:r>
            <w:instrText xml:space="preserve"> TOC \h \u \z \t "Heading 1,1,Heading 2,2,Heading 3,3,Heading 4,4,Heading 5,5,Heading 6,6,"</w:instrText>
          </w:r>
          <w:r>
            <w:fldChar w:fldCharType="separate"/>
          </w:r>
          <w:hyperlink w:anchor="_qam5ouwb9nl3">
            <w:r>
              <w:rPr>
                <w:color w:val="000000"/>
              </w:rPr>
              <w:t>RelatedPlannedTransportIdentifiers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2</w:t>
            </w:r>
          </w:hyperlink>
        </w:p>
        <w:p w:rsidR="00413A17" w:rsidRDefault="000F7106" w14:paraId="00000003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9b4c4t4b7821">
            <w:r>
              <w:rPr>
                <w:color w:val="000000"/>
              </w:rPr>
              <w:t>Route - Path request links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3</w:t>
            </w:r>
          </w:hyperlink>
        </w:p>
        <w:p w:rsidR="00413A17" w:rsidRDefault="000F7106" w14:paraId="00000004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nwuer6oxml07">
            <w:r>
              <w:rPr>
                <w:color w:val="000000"/>
              </w:rPr>
              <w:t>Path split functionality - sequence diagram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4</w:t>
            </w:r>
          </w:hyperlink>
        </w:p>
        <w:p w:rsidR="00413A17" w:rsidRDefault="000F7106" w14:paraId="00000005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jr6ku9hvydre">
            <w:r>
              <w:rPr>
                <w:color w:val="000000"/>
              </w:rPr>
              <w:t>NPR on reference train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5</w:t>
            </w:r>
          </w:hyperlink>
        </w:p>
        <w:p w:rsidR="00413A17" w:rsidRDefault="000F7106" w14:paraId="00000006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hp9td0t0pllg">
            <w:r>
              <w:rPr>
                <w:color w:val="000000"/>
              </w:rPr>
              <w:t>NPR on request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6</w:t>
            </w:r>
          </w:hyperlink>
        </w:p>
        <w:p w:rsidR="00413A17" w:rsidRDefault="000F7106" w14:paraId="00000007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1c9m8ghzf5jj">
            <w:r>
              <w:rPr>
                <w:color w:val="000000"/>
              </w:rPr>
              <w:t>NPR on offer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7</w:t>
            </w:r>
          </w:hyperlink>
        </w:p>
        <w:p w:rsidR="00413A17" w:rsidRDefault="000F7106" w14:paraId="00000008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1neijq7e90w9">
            <w:r>
              <w:rPr>
                <w:color w:val="000000"/>
              </w:rPr>
              <w:t>Pre-booking subflow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9</w:t>
            </w:r>
          </w:hyperlink>
        </w:p>
        <w:p w:rsidR="00413A17" w:rsidRDefault="000F7106" w14:paraId="00000009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o1nwe6lm4fhb">
            <w:r>
              <w:rPr>
                <w:color w:val="000000"/>
              </w:rPr>
              <w:t>LPR on reference train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10</w:t>
            </w:r>
          </w:hyperlink>
        </w:p>
        <w:p w:rsidR="00413A17" w:rsidRDefault="000F7106" w14:paraId="0000000A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fuzbm8sk9lik">
            <w:r>
              <w:rPr>
                <w:color w:val="000000"/>
              </w:rPr>
              <w:t>LPR on request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11</w:t>
            </w:r>
          </w:hyperlink>
        </w:p>
        <w:p w:rsidR="00413A17" w:rsidRDefault="000F7106" w14:paraId="0000000B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4cza4uk9z29z">
            <w:r>
              <w:rPr>
                <w:color w:val="000000"/>
              </w:rPr>
              <w:t>LPR on offer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13</w:t>
            </w:r>
          </w:hyperlink>
        </w:p>
        <w:p w:rsidR="00413A17" w:rsidRDefault="000F7106" w14:paraId="0000000C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4g5lntu1no78">
            <w:r>
              <w:rPr>
                <w:color w:val="000000"/>
              </w:rPr>
              <w:t>AHPR on reference train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15</w:t>
            </w:r>
          </w:hyperlink>
        </w:p>
        <w:p w:rsidR="00413A17" w:rsidRDefault="000F7106" w14:paraId="0000000D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wbxh98u6wkti">
            <w:r>
              <w:rPr>
                <w:color w:val="000000"/>
              </w:rPr>
              <w:t>AHPR on request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16</w:t>
            </w:r>
          </w:hyperlink>
        </w:p>
        <w:p w:rsidR="00413A17" w:rsidRDefault="000F7106" w14:paraId="0000000E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r558i1qp627h">
            <w:r>
              <w:rPr>
                <w:color w:val="000000"/>
              </w:rPr>
              <w:t>AHPR on offer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17</w:t>
            </w:r>
          </w:hyperlink>
        </w:p>
        <w:p w:rsidR="00413A17" w:rsidRDefault="000F7106" w14:paraId="0000000F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c0l2rvh80hqp">
            <w:r>
              <w:rPr>
                <w:color w:val="000000"/>
              </w:rPr>
              <w:t>FS on reference train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19</w:t>
            </w:r>
          </w:hyperlink>
        </w:p>
        <w:p w:rsidR="00413A17" w:rsidRDefault="000F7106" w14:paraId="00000010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t4cyhnr3kkr5">
            <w:r>
              <w:rPr>
                <w:color w:val="000000"/>
              </w:rPr>
              <w:t>FS on request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20</w:t>
            </w:r>
          </w:hyperlink>
        </w:p>
        <w:p w:rsidR="00413A17" w:rsidRDefault="000F7106" w14:paraId="00000011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cxfnc8f106nn">
            <w:r>
              <w:rPr>
                <w:color w:val="000000"/>
              </w:rPr>
              <w:t>FS on offer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22</w:t>
            </w:r>
          </w:hyperlink>
        </w:p>
        <w:p w:rsidR="00413A17" w:rsidRDefault="000F7106" w14:paraId="00000012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9k30yf6mynnk">
            <w:r>
              <w:rPr>
                <w:color w:val="000000"/>
              </w:rPr>
              <w:t>Path alteration on reference train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24</w:t>
            </w:r>
          </w:hyperlink>
        </w:p>
        <w:p w:rsidR="00413A17" w:rsidRDefault="000F7106" w14:paraId="00000013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7qq7h9aemtnk">
            <w:r>
              <w:rPr>
                <w:color w:val="000000"/>
              </w:rPr>
              <w:t>Path alteration on offer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25</w:t>
            </w:r>
          </w:hyperlink>
        </w:p>
        <w:p w:rsidR="00413A17" w:rsidRDefault="000F7106" w14:paraId="00000014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ef311k2oiqau">
            <w:r>
              <w:rPr>
                <w:color w:val="000000"/>
              </w:rPr>
              <w:t>Path modification on reference train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27</w:t>
            </w:r>
          </w:hyperlink>
        </w:p>
        <w:p w:rsidR="00413A17" w:rsidRDefault="000F7106" w14:paraId="00000015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qd37wm95kuc1">
            <w:r>
              <w:rPr>
                <w:color w:val="000000"/>
              </w:rPr>
              <w:t>Path modification on request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28</w:t>
            </w:r>
          </w:hyperlink>
        </w:p>
        <w:p w:rsidR="00413A17" w:rsidRDefault="000F7106" w14:paraId="00000016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ijp9qyqf9am9">
            <w:r>
              <w:rPr>
                <w:color w:val="000000"/>
              </w:rPr>
              <w:t>Path modification offer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29</w:t>
            </w:r>
          </w:hyperlink>
        </w:p>
        <w:p w:rsidR="00413A17" w:rsidRDefault="000F7106" w14:paraId="00000017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lt8qmgusincu">
            <w:r>
              <w:rPr>
                <w:color w:val="000000"/>
              </w:rPr>
              <w:t>Path cancellation reference train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31</w:t>
            </w:r>
          </w:hyperlink>
        </w:p>
        <w:p w:rsidR="00413A17" w:rsidRDefault="000F7106" w14:paraId="00000018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vlqe6jx68ir4">
            <w:r>
              <w:rPr>
                <w:color w:val="000000"/>
              </w:rPr>
              <w:t>Path cancellation on offer level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32</w:t>
            </w:r>
          </w:hyperlink>
        </w:p>
        <w:p w:rsidR="00413A17" w:rsidRDefault="000F7106" w14:paraId="00000019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m12h032avfpk">
            <w:r>
              <w:rPr>
                <w:color w:val="000000"/>
              </w:rPr>
              <w:t>Message sequence template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33</w:t>
            </w:r>
          </w:hyperlink>
        </w:p>
        <w:p w:rsidR="00413A17" w:rsidRDefault="000F7106" w14:paraId="0000001A" w14:textId="77777777">
          <w:pPr>
            <w:widowControl w:val="0"/>
            <w:tabs>
              <w:tab w:val="right" w:pos="12000"/>
            </w:tabs>
            <w:spacing w:before="60" w:line="240" w:lineRule="auto"/>
            <w:rPr>
              <w:color w:val="000000"/>
            </w:rPr>
          </w:pPr>
          <w:hyperlink w:anchor="_ts55rrwbvrez">
            <w:r>
              <w:rPr>
                <w:color w:val="000000"/>
              </w:rPr>
              <w:t>Handling RU appointment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>34</w:t>
            </w:r>
          </w:hyperlink>
          <w:r>
            <w:fldChar w:fldCharType="end"/>
          </w:r>
        </w:p>
      </w:sdtContent>
    </w:sdt>
    <w:p w:rsidR="00413A17" w:rsidRDefault="00413A17" w14:paraId="0000001B" w14:textId="77777777"/>
    <w:p w:rsidR="00413A17" w:rsidRDefault="000F7106" w14:paraId="0000001C" w14:textId="77777777">
      <w:pPr>
        <w:pStyle w:val="Cmsor1"/>
      </w:pPr>
      <w:bookmarkStart w:name="_lre5hn4xkoz8" w:colFirst="0" w:colLast="0" w:id="1"/>
      <w:bookmarkEnd w:id="1"/>
      <w:r>
        <w:br w:type="page"/>
      </w:r>
    </w:p>
    <w:p w:rsidR="00413A17" w:rsidRDefault="000F7106" w14:paraId="0000001D" w14:textId="77777777">
      <w:pPr>
        <w:pStyle w:val="Cmsor1"/>
      </w:pPr>
      <w:bookmarkStart w:name="_qam5ouwb9nl3" w:colFirst="0" w:colLast="0" w:id="2"/>
      <w:bookmarkEnd w:id="2"/>
      <w:r>
        <w:t>RelatedPlannedTransportIdentifiers</w:t>
      </w:r>
    </w:p>
    <w:p w:rsidR="00413A17" w:rsidRDefault="000F7106" w14:paraId="0000001E" w14:textId="77777777">
      <w:pPr>
        <w:shd w:val="clear" w:color="auto" w:fill="1F1F1F"/>
        <w:spacing w:line="360" w:lineRule="auto"/>
        <w:rPr>
          <w:del w:author="Thomas Raney" w:date="2025-04-11T13:44:16.888Z" w16du:dateUtc="2025-04-11T13:44:16.888Z" w:id="1548506666"/>
          <w:rFonts w:ascii="Courier New" w:hAnsi="Courier New" w:eastAsia="Courier New" w:cs="Courier New"/>
          <w:color w:val="CCCCCC"/>
          <w:sz w:val="18"/>
          <w:szCs w:val="18"/>
        </w:rPr>
      </w:pPr>
      <w:del w:author="Thomas Raney" w:date="2025-04-11T13:44:16.888Z" w:id="623072477">
        <w:r w:rsidRPr="49DE9E58" w:rsidDel="000F7106">
          <w:rPr>
            <w:rFonts w:ascii="Courier New" w:hAnsi="Courier New" w:eastAsia="Courier New" w:cs="Courier New"/>
            <w:color w:val="CCCCCC"/>
            <w:sz w:val="18"/>
            <w:szCs w:val="18"/>
          </w:rPr>
          <w:delText>```mermaid</w:delText>
        </w:r>
      </w:del>
    </w:p>
    <w:p w:rsidR="00413A17" w:rsidRDefault="000F7106" w14:paraId="0000001F" w14:textId="77777777">
      <w:pPr>
        <w:shd w:val="clear" w:color="auto" w:fill="1F1F1F"/>
        <w:spacing w:line="360" w:lineRule="auto"/>
        <w:rPr>
          <w:del w:author="Thomas Raney" w:date="2025-04-11T13:44:16.888Z" w16du:dateUtc="2025-04-11T13:44:16.888Z" w:id="536291625"/>
          <w:rFonts w:ascii="Courier New" w:hAnsi="Courier New" w:eastAsia="Courier New" w:cs="Courier New"/>
          <w:color w:val="CCCCCC"/>
          <w:sz w:val="18"/>
          <w:szCs w:val="18"/>
        </w:rPr>
      </w:pPr>
      <w:del w:author="Thomas Raney" w:date="2025-04-11T13:44:16.888Z" w:id="1871506814">
        <w:r w:rsidRPr="49DE9E58" w:rsidDel="000F7106">
          <w:rPr>
            <w:rFonts w:ascii="Courier New" w:hAnsi="Courier New" w:eastAsia="Courier New" w:cs="Courier New"/>
            <w:color w:val="CCCCCC"/>
            <w:sz w:val="18"/>
            <w:szCs w:val="18"/>
          </w:rPr>
          <w:delText>flowchart TD</w:delText>
        </w:r>
      </w:del>
    </w:p>
    <w:p w:rsidR="00413A17" w:rsidRDefault="000F7106" w14:paraId="00000020" w14:textId="77777777">
      <w:pPr>
        <w:shd w:val="clear" w:color="auto" w:fill="1F1F1F"/>
        <w:spacing w:line="360" w:lineRule="auto"/>
        <w:rPr>
          <w:del w:author="Thomas Raney" w:date="2025-04-11T13:44:16.887Z" w16du:dateUtc="2025-04-11T13:44:16.887Z" w:id="240601209"/>
          <w:rFonts w:ascii="Courier New" w:hAnsi="Courier New" w:eastAsia="Courier New" w:cs="Courier New"/>
          <w:color w:val="CCCCCC"/>
          <w:sz w:val="18"/>
          <w:szCs w:val="18"/>
        </w:rPr>
      </w:pPr>
      <w:del w:author="Thomas Raney" w:date="2025-04-11T13:44:16.887Z" w:id="1280998794">
        <w:r w:rsidRPr="49DE9E58" w:rsidDel="000F7106">
          <w:rPr>
            <w:rFonts w:ascii="Courier New" w:hAnsi="Courier New" w:eastAsia="Courier New" w:cs="Courier New"/>
            <w:color w:val="CCCCCC"/>
            <w:sz w:val="18"/>
            <w:szCs w:val="18"/>
          </w:rPr>
          <w:delText>id1((Start)) --&gt; id2{Level}</w:delText>
        </w:r>
      </w:del>
    </w:p>
    <w:p w:rsidR="00413A17" w:rsidRDefault="000F7106" w14:paraId="00000021" w14:textId="77777777">
      <w:pPr>
        <w:shd w:val="clear" w:color="auto" w:fill="1F1F1F"/>
        <w:spacing w:line="360" w:lineRule="auto"/>
        <w:rPr>
          <w:del w:author="Thomas Raney" w:date="2025-04-11T13:44:16.887Z" w16du:dateUtc="2025-04-11T13:44:16.887Z" w:id="1298445240"/>
          <w:rFonts w:ascii="Courier New" w:hAnsi="Courier New" w:eastAsia="Courier New" w:cs="Courier New"/>
          <w:color w:val="CCCCCC"/>
          <w:sz w:val="18"/>
          <w:szCs w:val="18"/>
        </w:rPr>
      </w:pPr>
      <w:del w:author="Thomas Raney" w:date="2025-04-11T13:44:16.887Z" w:id="168238826">
        <w:r w:rsidRPr="49DE9E58" w:rsidDel="000F7106">
          <w:rPr>
            <w:rFonts w:ascii="Courier New" w:hAnsi="Courier New" w:eastAsia="Courier New" w:cs="Courier New"/>
            <w:color w:val="CCCCCC"/>
            <w:sz w:val="18"/>
            <w:szCs w:val="18"/>
          </w:rPr>
          <w:delText>id2 --&gt;|</w:delText>
        </w:r>
        <w:r w:rsidRPr="49DE9E58" w:rsidDel="000F7106">
          <w:rPr>
            <w:rFonts w:ascii="Courier New" w:hAnsi="Courier New" w:eastAsia="Courier New" w:cs="Courier New"/>
            <w:color w:val="CCCCCC"/>
            <w:sz w:val="18"/>
            <w:szCs w:val="18"/>
          </w:rPr>
          <w:delText>Reftrain</w:delText>
        </w:r>
        <w:r w:rsidRPr="49DE9E58" w:rsidDel="000F7106">
          <w:rPr>
            <w:rFonts w:ascii="Courier New" w:hAnsi="Courier New" w:eastAsia="Courier New" w:cs="Courier New"/>
            <w:color w:val="CCCCCC"/>
            <w:sz w:val="18"/>
            <w:szCs w:val="18"/>
          </w:rPr>
          <w:delText>| id3{OIM}</w:delText>
        </w:r>
      </w:del>
    </w:p>
    <w:p w:rsidR="00413A17" w:rsidRDefault="000F7106" w14:paraId="00000022" w14:textId="77777777">
      <w:pPr>
        <w:shd w:val="clear" w:color="auto" w:fill="1F1F1F"/>
        <w:spacing w:line="360" w:lineRule="auto"/>
        <w:rPr>
          <w:del w:author="Thomas Raney" w:date="2025-04-11T13:44:16.886Z" w16du:dateUtc="2025-04-11T13:44:16.886Z" w:id="1065890532"/>
          <w:rFonts w:ascii="Courier New" w:hAnsi="Courier New" w:eastAsia="Courier New" w:cs="Courier New"/>
          <w:color w:val="CCCCCC"/>
          <w:sz w:val="18"/>
          <w:szCs w:val="18"/>
        </w:rPr>
      </w:pPr>
      <w:del w:author="Thomas Raney" w:date="2025-04-11T13:44:16.887Z" w:id="651414554">
        <w:r w:rsidRPr="49DE9E58" w:rsidDel="000F7106">
          <w:rPr>
            <w:rFonts w:ascii="Courier New" w:hAnsi="Courier New" w:eastAsia="Courier New" w:cs="Courier New"/>
            <w:color w:val="CCCCCC"/>
            <w:sz w:val="18"/>
            <w:szCs w:val="18"/>
          </w:rPr>
          <w:delText>id3 --&gt;|Yes| id5("TI - IDs:&lt;p&gt;PTID: TR, RO&lt;p&gt;PI - IDs:&lt;p&gt;PTID: PR/PR &amp; PA&lt;p&gt;RPTID: all other PR/PA from the territory of the transport id")</w:delText>
        </w:r>
      </w:del>
    </w:p>
    <w:p w:rsidR="00413A17" w:rsidRDefault="000F7106" w14:paraId="00000023" w14:textId="77777777">
      <w:pPr>
        <w:shd w:val="clear" w:color="auto" w:fill="1F1F1F"/>
        <w:spacing w:line="360" w:lineRule="auto"/>
        <w:rPr>
          <w:del w:author="Thomas Raney" w:date="2025-04-11T13:44:16.886Z" w16du:dateUtc="2025-04-11T13:44:16.886Z" w:id="1860904693"/>
          <w:rFonts w:ascii="Courier New" w:hAnsi="Courier New" w:eastAsia="Courier New" w:cs="Courier New"/>
          <w:color w:val="CCCCCC"/>
          <w:sz w:val="18"/>
          <w:szCs w:val="18"/>
        </w:rPr>
      </w:pPr>
      <w:del w:author="Thomas Raney" w:date="2025-04-11T13:44:16.886Z" w:id="1939489285">
        <w:r w:rsidRPr="49DE9E58" w:rsidDel="000F7106">
          <w:rPr>
            <w:rFonts w:ascii="Courier New" w:hAnsi="Courier New" w:eastAsia="Courier New" w:cs="Courier New"/>
            <w:color w:val="CCCCCC"/>
            <w:sz w:val="18"/>
            <w:szCs w:val="18"/>
          </w:rPr>
          <w:delText>id3 --&gt;|No| id6("IDs:&lt;p&gt;PTID:TR&lt;p&gt;RPTID: RO(s), all PR/PA from the territory of the recipient")</w:delText>
        </w:r>
      </w:del>
    </w:p>
    <w:p w:rsidR="00413A17" w:rsidRDefault="000F7106" w14:paraId="00000024" w14:textId="77777777">
      <w:pPr>
        <w:shd w:val="clear" w:color="auto" w:fill="1F1F1F"/>
        <w:spacing w:line="360" w:lineRule="auto"/>
        <w:rPr>
          <w:del w:author="Thomas Raney" w:date="2025-04-11T13:44:16.886Z" w16du:dateUtc="2025-04-11T13:44:16.886Z" w:id="161747961"/>
          <w:rFonts w:ascii="Courier New" w:hAnsi="Courier New" w:eastAsia="Courier New" w:cs="Courier New"/>
          <w:color w:val="CCCCCC"/>
          <w:sz w:val="18"/>
          <w:szCs w:val="18"/>
        </w:rPr>
      </w:pPr>
      <w:del w:author="Thomas Raney" w:date="2025-04-11T13:44:16.886Z" w:id="1247961923">
        <w:r w:rsidRPr="49DE9E58" w:rsidDel="000F7106">
          <w:rPr>
            <w:rFonts w:ascii="Courier New" w:hAnsi="Courier New" w:eastAsia="Courier New" w:cs="Courier New"/>
            <w:color w:val="CCCCCC"/>
            <w:sz w:val="18"/>
            <w:szCs w:val="18"/>
          </w:rPr>
          <w:delText>id2 --&gt;|VPR| id8{Observation}</w:delText>
        </w:r>
      </w:del>
    </w:p>
    <w:p w:rsidR="00413A17" w:rsidRDefault="000F7106" w14:paraId="00000025" w14:textId="77777777">
      <w:pPr>
        <w:shd w:val="clear" w:color="auto" w:fill="1F1F1F"/>
        <w:spacing w:line="360" w:lineRule="auto"/>
        <w:rPr>
          <w:del w:author="Thomas Raney" w:date="2025-04-11T13:44:16.886Z" w16du:dateUtc="2025-04-11T13:44:16.886Z" w:id="1410237237"/>
          <w:rFonts w:ascii="Courier New" w:hAnsi="Courier New" w:eastAsia="Courier New" w:cs="Courier New"/>
          <w:color w:val="CCCCCC"/>
          <w:sz w:val="18"/>
          <w:szCs w:val="18"/>
        </w:rPr>
      </w:pPr>
      <w:del w:author="Thomas Raney" w:date="2025-04-11T13:44:16.886Z" w:id="639431856">
        <w:r w:rsidRPr="49DE9E58" w:rsidDel="000F7106">
          <w:rPr>
            <w:rFonts w:ascii="Courier New" w:hAnsi="Courier New" w:eastAsia="Courier New" w:cs="Courier New"/>
            <w:color w:val="CCCCCC"/>
            <w:sz w:val="18"/>
            <w:szCs w:val="18"/>
          </w:rPr>
          <w:delText>id8 --&gt;|No| id4("IDs:&lt;p&gt;PTID: TR, RO, PR, PA (if exists)"&lt;p&gt;RPTID: all other PR/PA from the territory of the transport id)</w:delText>
        </w:r>
      </w:del>
    </w:p>
    <w:p w:rsidR="00413A17" w:rsidRDefault="000F7106" w14:paraId="00000026" w14:textId="77777777">
      <w:pPr>
        <w:shd w:val="clear" w:color="auto" w:fill="1F1F1F"/>
        <w:spacing w:line="360" w:lineRule="auto"/>
        <w:rPr>
          <w:del w:author="Thomas Raney" w:date="2025-04-11T13:44:16.886Z" w16du:dateUtc="2025-04-11T13:44:16.886Z" w:id="471288834"/>
          <w:rFonts w:ascii="Courier New" w:hAnsi="Courier New" w:eastAsia="Courier New" w:cs="Courier New"/>
          <w:color w:val="CCCCCC"/>
          <w:sz w:val="18"/>
          <w:szCs w:val="18"/>
        </w:rPr>
      </w:pPr>
      <w:del w:author="Thomas Raney" w:date="2025-04-11T13:44:16.886Z" w:id="618746418">
        <w:r w:rsidRPr="49DE9E58" w:rsidDel="000F7106">
          <w:rPr>
            <w:rFonts w:ascii="Courier New" w:hAnsi="Courier New" w:eastAsia="Courier New" w:cs="Courier New"/>
            <w:color w:val="CCCCCC"/>
            <w:sz w:val="18"/>
            <w:szCs w:val="18"/>
          </w:rPr>
          <w:delText>id8 --&gt;|Yes| id9("IDs:&lt;p&gt;PTID: TR, RO, PR, PA &lt;p&gt;RPTID: none")</w:delText>
        </w:r>
      </w:del>
    </w:p>
    <w:p w:rsidR="00413A17" w:rsidRDefault="000F7106" w14:paraId="00000027" w14:textId="77777777">
      <w:pPr>
        <w:shd w:val="clear" w:color="auto" w:fill="1F1F1F"/>
        <w:spacing w:line="360" w:lineRule="auto"/>
        <w:rPr>
          <w:del w:author="Thomas Raney" w:date="2025-04-11T13:44:16.885Z" w16du:dateUtc="2025-04-11T13:44:16.885Z" w:id="1916442305"/>
          <w:rFonts w:ascii="Courier New" w:hAnsi="Courier New" w:eastAsia="Courier New" w:cs="Courier New"/>
          <w:color w:val="CCCCCC"/>
          <w:sz w:val="18"/>
          <w:szCs w:val="18"/>
        </w:rPr>
      </w:pPr>
      <w:del w:author="Thomas Raney" w:date="2025-04-11T13:44:16.886Z" w:id="417176289">
        <w:r w:rsidRPr="49DE9E58" w:rsidDel="000F7106">
          <w:rPr>
            <w:rFonts w:ascii="Courier New" w:hAnsi="Courier New" w:eastAsia="Courier New" w:cs="Courier New"/>
            <w:color w:val="CCCCCC"/>
            <w:sz w:val="18"/>
            <w:szCs w:val="18"/>
          </w:rPr>
          <w:delText>id4 --&gt; id7((End))</w:delText>
        </w:r>
      </w:del>
    </w:p>
    <w:p w:rsidR="00413A17" w:rsidRDefault="000F7106" w14:paraId="00000028" w14:textId="77777777">
      <w:pPr>
        <w:shd w:val="clear" w:color="auto" w:fill="1F1F1F"/>
        <w:spacing w:line="360" w:lineRule="auto"/>
        <w:rPr>
          <w:del w:author="Thomas Raney" w:date="2025-04-11T13:44:16.885Z" w16du:dateUtc="2025-04-11T13:44:16.885Z" w:id="1097937989"/>
          <w:rFonts w:ascii="Courier New" w:hAnsi="Courier New" w:eastAsia="Courier New" w:cs="Courier New"/>
          <w:color w:val="CCCCCC"/>
          <w:sz w:val="18"/>
          <w:szCs w:val="18"/>
        </w:rPr>
      </w:pPr>
      <w:del w:author="Thomas Raney" w:date="2025-04-11T13:44:16.885Z" w:id="1325777343">
        <w:r w:rsidRPr="49DE9E58" w:rsidDel="000F7106">
          <w:rPr>
            <w:rFonts w:ascii="Courier New" w:hAnsi="Courier New" w:eastAsia="Courier New" w:cs="Courier New"/>
            <w:color w:val="CCCCCC"/>
            <w:sz w:val="18"/>
            <w:szCs w:val="18"/>
          </w:rPr>
          <w:delText>id5 --&gt; id7</w:delText>
        </w:r>
      </w:del>
    </w:p>
    <w:p w:rsidR="00413A17" w:rsidRDefault="000F7106" w14:paraId="00000029" w14:textId="77777777">
      <w:pPr>
        <w:shd w:val="clear" w:color="auto" w:fill="1F1F1F"/>
        <w:spacing w:line="360" w:lineRule="auto"/>
        <w:rPr>
          <w:del w:author="Thomas Raney" w:date="2025-04-11T13:44:16.885Z" w16du:dateUtc="2025-04-11T13:44:16.885Z" w:id="677587000"/>
          <w:rFonts w:ascii="Courier New" w:hAnsi="Courier New" w:eastAsia="Courier New" w:cs="Courier New"/>
          <w:color w:val="CCCCCC"/>
          <w:sz w:val="18"/>
          <w:szCs w:val="18"/>
        </w:rPr>
      </w:pPr>
      <w:del w:author="Thomas Raney" w:date="2025-04-11T13:44:16.885Z" w:id="646969044">
        <w:r w:rsidRPr="49DE9E58" w:rsidDel="000F7106">
          <w:rPr>
            <w:rFonts w:ascii="Courier New" w:hAnsi="Courier New" w:eastAsia="Courier New" w:cs="Courier New"/>
            <w:color w:val="CCCCCC"/>
            <w:sz w:val="18"/>
            <w:szCs w:val="18"/>
          </w:rPr>
          <w:delText>id6 --&gt; id7</w:delText>
        </w:r>
      </w:del>
    </w:p>
    <w:p w:rsidR="00413A17" w:rsidRDefault="000F7106" w14:paraId="0000002A" w14:textId="77777777">
      <w:pPr>
        <w:shd w:val="clear" w:color="auto" w:fill="1F1F1F"/>
        <w:spacing w:line="360" w:lineRule="auto"/>
        <w:rPr>
          <w:del w:author="Thomas Raney" w:date="2025-04-11T13:44:16.884Z" w16du:dateUtc="2025-04-11T13:44:16.884Z" w:id="1753313519"/>
          <w:rFonts w:ascii="Courier New" w:hAnsi="Courier New" w:eastAsia="Courier New" w:cs="Courier New"/>
          <w:color w:val="CCCCCC"/>
          <w:sz w:val="18"/>
          <w:szCs w:val="18"/>
        </w:rPr>
      </w:pPr>
      <w:del w:author="Thomas Raney" w:date="2025-04-11T13:44:16.885Z" w:id="1607449757">
        <w:r w:rsidRPr="49DE9E58" w:rsidDel="000F7106">
          <w:rPr>
            <w:rFonts w:ascii="Courier New" w:hAnsi="Courier New" w:eastAsia="Courier New" w:cs="Courier New"/>
            <w:color w:val="CCCCCC"/>
            <w:sz w:val="18"/>
            <w:szCs w:val="18"/>
          </w:rPr>
          <w:delText>id9 --&gt; id7</w:delText>
        </w:r>
      </w:del>
    </w:p>
    <w:p w:rsidR="00413A17" w:rsidP="49DE9E58" w:rsidRDefault="000F7106" w14:paraId="0000002B" w14:textId="77777777">
      <w:pPr>
        <w:shd w:val="clear" w:color="auto" w:fill="1F1F1F"/>
        <w:spacing w:line="360" w:lineRule="auto"/>
        <w:rPr>
          <w:del w:author="Thomas Raney" w:date="2025-04-11T13:44:16.882Z" w16du:dateUtc="2025-04-11T13:44:16.882Z" w:id="112095709"/>
          <w:rFonts w:ascii="Courier New" w:hAnsi="Courier New" w:eastAsia="Courier New" w:cs="Courier New"/>
          <w:color w:val="CCCCCC"/>
          <w:sz w:val="18"/>
          <w:szCs w:val="18"/>
        </w:rPr>
      </w:pPr>
      <w:del w:author="Thomas Raney" w:date="2025-04-11T13:44:16.884Z" w:id="850811646">
        <w:r w:rsidRPr="49DE9E58" w:rsidDel="000F7106">
          <w:rPr>
            <w:rFonts w:ascii="Courier New" w:hAnsi="Courier New" w:eastAsia="Courier New" w:cs="Courier New"/>
            <w:color w:val="CCCCCC"/>
            <w:sz w:val="18"/>
            <w:szCs w:val="18"/>
          </w:rPr>
          <w:delText>```</w:delText>
        </w:r>
      </w:del>
    </w:p>
    <w:p w:rsidR="00413A17" w:rsidRDefault="00413A17" w14:paraId="0000002C" w14:textId="77777777"/>
    <w:p w:rsidR="00413A17" w:rsidP="49DE9E58" w:rsidRDefault="000F7106" w14:paraId="45341F71" w14:textId="23B426FB">
      <w:pPr>
        <w:pStyle w:val="Cmsor1"/>
        <w:shd w:val="clear" w:color="auto" w:fill="000000" w:themeFill="text1"/>
        <w:spacing w:before="0" w:beforeAutospacing="off" w:after="0" w:afterAutospacing="off"/>
        <w:rPr>
          <w:ins w:author="Thomas Raney" w:date="2025-04-11T13:46:06.433Z" w16du:dateUtc="2025-04-11T13:46:06.433Z" w:id="554852050"/>
          <w:rFonts w:ascii="Courier New" w:hAnsi="Courier New" w:eastAsia="Courier New" w:cs="Courier New"/>
          <w:noProof w:val="0"/>
          <w:color w:val="FFFFFF" w:themeColor="background1" w:themeTint="FF" w:themeShade="FF"/>
          <w:sz w:val="21"/>
          <w:szCs w:val="21"/>
          <w:lang w:val="en-GB"/>
        </w:rPr>
      </w:pPr>
      <w:bookmarkStart w:name="_2mjs9skqwgqx" w:id="3"/>
      <w:bookmarkEnd w:id="3"/>
      <w:r>
        <w:br w:type="page"/>
      </w:r>
      <w:ins w:author="Thomas Raney" w:date="2025-04-11T13:46:06.432Z" w:id="1471845679">
        <w:r w:rsidRPr="49DE9E58" w:rsidR="649FDC82">
          <w:rPr>
            <w:rFonts w:ascii="Courier New" w:hAnsi="Courier New" w:eastAsia="Courier New" w:cs="Courier New"/>
            <w:noProof w:val="0"/>
            <w:color w:val="FFFFFF" w:themeColor="background1" w:themeTint="FF" w:themeShade="FF"/>
            <w:sz w:val="21"/>
            <w:szCs w:val="21"/>
            <w:lang w:val="en-GB"/>
          </w:rPr>
          <w:t>---</w:t>
        </w:r>
        <w:r>
          <w:br/>
        </w:r>
        <w:r w:rsidRPr="49DE9E58" w:rsidR="649FDC82">
          <w:rPr>
            <w:rFonts w:ascii="Courier New" w:hAnsi="Courier New" w:eastAsia="Courier New" w:cs="Courier New"/>
            <w:noProof w:val="0"/>
            <w:color w:val="FFFFFF" w:themeColor="background1" w:themeTint="FF" w:themeShade="FF"/>
            <w:sz w:val="21"/>
            <w:szCs w:val="21"/>
            <w:lang w:val="en-GB"/>
          </w:rPr>
          <w:t xml:space="preserve"> config:</w:t>
        </w:r>
        <w:r>
          <w:br/>
        </w:r>
        <w:r w:rsidRPr="49DE9E58" w:rsidR="649FDC82">
          <w:rPr>
            <w:rFonts w:ascii="Courier New" w:hAnsi="Courier New" w:eastAsia="Courier New" w:cs="Courier New"/>
            <w:noProof w:val="0"/>
            <w:color w:val="FFFFFF" w:themeColor="background1" w:themeTint="FF" w:themeShade="FF"/>
            <w:sz w:val="21"/>
            <w:szCs w:val="21"/>
            <w:lang w:val="en-GB"/>
          </w:rPr>
          <w:t xml:space="preserve">   theme: default</w:t>
        </w:r>
        <w:r>
          <w:br/>
        </w:r>
        <w:r w:rsidRPr="49DE9E58" w:rsidR="649FDC82">
          <w:rPr>
            <w:rFonts w:ascii="Courier New" w:hAnsi="Courier New" w:eastAsia="Courier New" w:cs="Courier New"/>
            <w:noProof w:val="0"/>
            <w:color w:val="FFFFFF" w:themeColor="background1" w:themeTint="FF" w:themeShade="FF"/>
            <w:sz w:val="21"/>
            <w:szCs w:val="21"/>
            <w:lang w:val="en-GB"/>
          </w:rPr>
          <w:t xml:space="preserve"> ---</w:t>
        </w:r>
        <w:r>
          <w:br/>
        </w:r>
        <w:r w:rsidRPr="49DE9E58" w:rsidR="649FDC82">
          <w:rPr>
            <w:rFonts w:ascii="Courier New" w:hAnsi="Courier New" w:eastAsia="Courier New" w:cs="Courier New"/>
            <w:noProof w:val="0"/>
            <w:color w:val="FFFFFF" w:themeColor="background1" w:themeTint="FF" w:themeShade="FF"/>
            <w:sz w:val="21"/>
            <w:szCs w:val="21"/>
            <w:lang w:val="en-GB"/>
          </w:rPr>
          <w:t xml:space="preserve"> flowchart TD</w:t>
        </w:r>
        <w:r>
          <w:br/>
        </w:r>
        <w:r w:rsidRPr="49DE9E58" w:rsidR="649FDC82">
          <w:rPr>
            <w:rFonts w:ascii="Courier New" w:hAnsi="Courier New" w:eastAsia="Courier New" w:cs="Courier New"/>
            <w:noProof w:val="0"/>
            <w:color w:val="FFFFFF" w:themeColor="background1" w:themeTint="FF" w:themeShade="FF"/>
            <w:sz w:val="21"/>
            <w:szCs w:val="21"/>
            <w:lang w:val="en-GB"/>
          </w:rPr>
          <w:t xml:space="preserve">     id1(("Start")) --&gt; id2{"Level of message content"}</w:t>
        </w:r>
        <w:r>
          <w:br/>
        </w:r>
        <w:r w:rsidRPr="49DE9E58" w:rsidR="649FDC82">
          <w:rPr>
            <w:rFonts w:ascii="Courier New" w:hAnsi="Courier New" w:eastAsia="Courier New" w:cs="Courier New"/>
            <w:noProof w:val="0"/>
            <w:color w:val="FFFFFF" w:themeColor="background1" w:themeTint="FF" w:themeShade="FF"/>
            <w:sz w:val="21"/>
            <w:szCs w:val="21"/>
            <w:lang w:val="en-GB"/>
          </w:rPr>
          <w:t xml:space="preserve">     id2 -- Reference Train --&gt; id3{"OIM"}</w:t>
        </w:r>
        <w:r>
          <w:br/>
        </w:r>
        <w:r w:rsidRPr="49DE9E58" w:rsidR="649FDC82">
          <w:rPr>
            <w:rFonts w:ascii="Courier New" w:hAnsi="Courier New" w:eastAsia="Courier New" w:cs="Courier New"/>
            <w:noProof w:val="0"/>
            <w:color w:val="FFFFFF" w:themeColor="background1" w:themeTint="FF" w:themeShade="FF"/>
            <w:sz w:val="21"/>
            <w:szCs w:val="21"/>
            <w:lang w:val="en-GB"/>
          </w:rPr>
          <w:t xml:space="preserve">     id3 -- Yes --&gt; id5("TIE(s) - IDs:&lt;p&gt;PTID: TR, RO&lt;/p&gt;&lt;p&gt;PIE(s) (within TIE) - IDs:&lt;/p&gt;&lt;p&gt;PTID: PR/PR &amp;amp; PA&lt;/p&gt;&lt;p&gt;RPTID: all other PR/PA from the territory of the transport id&lt;/p&gt;")</w:t>
        </w:r>
        <w:r>
          <w:br/>
        </w:r>
        <w:r w:rsidRPr="49DE9E58" w:rsidR="649FDC82">
          <w:rPr>
            <w:rFonts w:ascii="Courier New" w:hAnsi="Courier New" w:eastAsia="Courier New" w:cs="Courier New"/>
            <w:noProof w:val="0"/>
            <w:color w:val="FFFFFF" w:themeColor="background1" w:themeTint="FF" w:themeShade="FF"/>
            <w:sz w:val="21"/>
            <w:szCs w:val="21"/>
            <w:lang w:val="en-GB"/>
          </w:rPr>
          <w:t xml:space="preserve">     id3 -- No --&gt; id6("IDs:&lt;p&gt;PTID:TR&lt;/p&gt;&lt;p&gt;RPTID: RO(s), all PR/PA from the territory of the recipient&lt;/p&gt;")</w:t>
        </w:r>
        <w:r>
          <w:br/>
        </w:r>
        <w:r w:rsidRPr="49DE9E58" w:rsidR="649FDC82">
          <w:rPr>
            <w:rFonts w:ascii="Courier New" w:hAnsi="Courier New" w:eastAsia="Courier New" w:cs="Courier New"/>
            <w:noProof w:val="0"/>
            <w:color w:val="FFFFFF" w:themeColor="background1" w:themeTint="FF" w:themeShade="FF"/>
            <w:sz w:val="21"/>
            <w:szCs w:val="21"/>
            <w:lang w:val="en-GB"/>
          </w:rPr>
          <w:t xml:space="preserve">     id2 -- Variation Path Request --&gt; id8{"Observation"}</w:t>
        </w:r>
        <w:r>
          <w:br/>
        </w:r>
        <w:r w:rsidRPr="49DE9E58" w:rsidR="649FDC82">
          <w:rPr>
            <w:rFonts w:ascii="Courier New" w:hAnsi="Courier New" w:eastAsia="Courier New" w:cs="Courier New"/>
            <w:noProof w:val="0"/>
            <w:color w:val="FFFFFF" w:themeColor="background1" w:themeTint="FF" w:themeShade="FF"/>
            <w:sz w:val="21"/>
            <w:szCs w:val="21"/>
            <w:lang w:val="en-GB"/>
          </w:rPr>
          <w:t xml:space="preserve">     id8 -- No --&gt; id4("IDs:&lt;p&gt;PTID: TR, RO, PR, PA (if exists)&lt;/p&gt;&lt;p&gt;RPTID: all other PR/PA from the territory of the transport id&lt;/p&gt;")</w:t>
        </w:r>
        <w:r>
          <w:br/>
        </w:r>
        <w:r w:rsidRPr="49DE9E58" w:rsidR="649FDC82">
          <w:rPr>
            <w:rFonts w:ascii="Courier New" w:hAnsi="Courier New" w:eastAsia="Courier New" w:cs="Courier New"/>
            <w:noProof w:val="0"/>
            <w:color w:val="FFFFFF" w:themeColor="background1" w:themeTint="FF" w:themeShade="FF"/>
            <w:sz w:val="21"/>
            <w:szCs w:val="21"/>
            <w:lang w:val="en-GB"/>
          </w:rPr>
          <w:t xml:space="preserve">     id8 -- Yes --&gt; id9("IDs:&lt;p&gt;PTID: TR, RO, PR, PA &lt;/p&gt;&lt;p&gt;RPTID: none&lt;/p&gt;")</w:t>
        </w:r>
        <w:r>
          <w:br/>
        </w:r>
        <w:r w:rsidRPr="49DE9E58" w:rsidR="649FDC82">
          <w:rPr>
            <w:rFonts w:ascii="Courier New" w:hAnsi="Courier New" w:eastAsia="Courier New" w:cs="Courier New"/>
            <w:noProof w:val="0"/>
            <w:color w:val="FFFFFF" w:themeColor="background1" w:themeTint="FF" w:themeShade="FF"/>
            <w:sz w:val="21"/>
            <w:szCs w:val="21"/>
            <w:lang w:val="en-GB"/>
          </w:rPr>
          <w:t xml:space="preserve">     id4 --&gt; id7(("End"))</w:t>
        </w:r>
        <w:r>
          <w:br/>
        </w:r>
        <w:r w:rsidRPr="49DE9E58" w:rsidR="649FDC82">
          <w:rPr>
            <w:rFonts w:ascii="Courier New" w:hAnsi="Courier New" w:eastAsia="Courier New" w:cs="Courier New"/>
            <w:noProof w:val="0"/>
            <w:color w:val="FFFFFF" w:themeColor="background1" w:themeTint="FF" w:themeShade="FF"/>
            <w:sz w:val="21"/>
            <w:szCs w:val="21"/>
            <w:lang w:val="en-GB"/>
          </w:rPr>
          <w:t xml:space="preserve">     id5 --&gt; id7</w:t>
        </w:r>
        <w:r>
          <w:br/>
        </w:r>
        <w:r w:rsidRPr="49DE9E58" w:rsidR="649FDC82">
          <w:rPr>
            <w:rFonts w:ascii="Courier New" w:hAnsi="Courier New" w:eastAsia="Courier New" w:cs="Courier New"/>
            <w:noProof w:val="0"/>
            <w:color w:val="FFFFFF" w:themeColor="background1" w:themeTint="FF" w:themeShade="FF"/>
            <w:sz w:val="21"/>
            <w:szCs w:val="21"/>
            <w:lang w:val="en-GB"/>
          </w:rPr>
          <w:t xml:space="preserve">     id6 --&gt; id7</w:t>
        </w:r>
        <w:r>
          <w:br/>
        </w:r>
        <w:r w:rsidRPr="49DE9E58" w:rsidR="649FDC82">
          <w:rPr>
            <w:rFonts w:ascii="Courier New" w:hAnsi="Courier New" w:eastAsia="Courier New" w:cs="Courier New"/>
            <w:noProof w:val="0"/>
            <w:color w:val="FFFFFF" w:themeColor="background1" w:themeTint="FF" w:themeShade="FF"/>
            <w:sz w:val="21"/>
            <w:szCs w:val="21"/>
            <w:lang w:val="en-GB"/>
          </w:rPr>
          <w:t xml:space="preserve">     id9 --&gt; id7</w:t>
        </w:r>
        <w:r>
          <w:br/>
        </w:r>
      </w:ins>
    </w:p>
    <w:p w:rsidR="00413A17" w:rsidP="49DE9E58" w:rsidRDefault="000F7106" w14:paraId="0000002D" w14:textId="329B90FE">
      <w:pPr>
        <w:pStyle w:val="Norml"/>
        <w:pPrChange w:author="Thomas Raney" w:date="2025-04-11T13:46:06.399Z">
          <w:pPr>
            <w:pStyle w:val="Cmsor1"/>
          </w:pPr>
        </w:pPrChange>
      </w:pPr>
    </w:p>
    <w:p w:rsidR="00413A17" w:rsidRDefault="000F7106" w14:paraId="0000002E" w14:textId="77777777">
      <w:pPr>
        <w:pStyle w:val="Cmsor1"/>
      </w:pPr>
      <w:bookmarkStart w:name="_9b4c4t4b7821" w:colFirst="0" w:colLast="0" w:id="4"/>
      <w:bookmarkEnd w:id="4"/>
      <w:r>
        <w:t>Route - Path request links</w:t>
      </w:r>
    </w:p>
    <w:p w:rsidR="00413A17" w:rsidRDefault="000F7106" w14:paraId="0000002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03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flowchart TB</w:t>
      </w:r>
    </w:p>
    <w:p w:rsidR="00413A17" w:rsidRDefault="000F7106" w14:paraId="0000003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id1((Start)) --&gt; id2(LA wants to create reference train)</w:t>
      </w:r>
    </w:p>
    <w:p w:rsidR="00413A17" w:rsidRDefault="000F7106" w14:paraId="0000003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id2 --&gt; id3{Which interface &lt;p&gt;was used by LA?}</w:t>
      </w:r>
    </w:p>
    <w:p w:rsidR="00413A17" w:rsidRDefault="000F7106" w14:paraId="0000003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id3 --&gt;|API| id4{Was the RO ID &lt;p&gt; included in the PRM}</w:t>
      </w:r>
    </w:p>
    <w:p w:rsidR="00413A17" w:rsidRDefault="000F7106" w14:paraId="0000003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id4 --&gt;|Yes| id5(RO ID provided by the LA available via GUI and API)</w:t>
      </w:r>
    </w:p>
    <w:p w:rsidR="00413A17" w:rsidRDefault="000F7106" w14:paraId="0000003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id5 --&gt; id6(PR from the PRM is linked to the RO ID included in the PRM)</w:t>
      </w:r>
    </w:p>
    <w:p w:rsidR="00413A17" w:rsidRDefault="000F7106" w14:paraId="0000003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id4 --&gt;|No| id7("PCS generates the RO ID (available via GUI and API)")</w:t>
      </w:r>
    </w:p>
    <w:p w:rsidR="00413A17" w:rsidRDefault="000F7106" w14:paraId="0000003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id7 --&gt; id8(LA releases the reftrain to harmonisation)</w:t>
      </w:r>
    </w:p>
    <w:p w:rsidR="00413A17" w:rsidRDefault="000F7106" w14:paraId="0000003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id6 --&gt; id8</w:t>
      </w:r>
    </w:p>
    <w:p w:rsidR="00413A17" w:rsidRDefault="000F7106" w14:paraId="0000003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id3 --&gt;|GUI| id9(LA manually provides the OR ID or requests PCS to generate it)</w:t>
      </w:r>
    </w:p>
    <w:p w:rsidR="00413A17" w:rsidRDefault="000F7106" w14:paraId="0000003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id9 --&gt; id10("PCS generates the RO ID and links the existing PR(s) to this RO ID")</w:t>
      </w:r>
    </w:p>
    <w:p w:rsidR="00413A17" w:rsidRDefault="000F7106" w14:paraId="0000003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id10 --&gt; id8</w:t>
      </w:r>
    </w:p>
    <w:p w:rsidR="00413A17" w:rsidRDefault="000F7106" w14:paraId="0000003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id8 --&gt; id11(PR created/updated by an RA)</w:t>
      </w:r>
    </w:p>
    <w:p w:rsidR="00413A17" w:rsidRDefault="000F7106" w14:paraId="0000003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id11 --&gt; id12("PCS checks the impact of the new PR on the existing route(s)")</w:t>
      </w:r>
    </w:p>
    <w:p w:rsidR="00413A17" w:rsidRDefault="000F7106" w14:paraId="0000003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id12 --&gt; id13(Newly created PR: PCS links it to an existing or a new RO ID.&lt;p&gt;Other existing PRs: PCS updates their linked RO ID if required )</w:t>
      </w:r>
    </w:p>
    <w:p w:rsidR="00413A17" w:rsidRDefault="000F7106" w14:paraId="0000003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id13 --&gt; id14((End))</w:t>
      </w:r>
    </w:p>
    <w:p w:rsidR="00413A17" w:rsidRDefault="00413A17" w14:paraId="0000004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04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id7 fill: #a3a2a2</w:t>
      </w:r>
    </w:p>
    <w:p w:rsidR="00413A17" w:rsidRDefault="000F7106" w14:paraId="0000004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id10 fill: #a3a2a2</w:t>
      </w:r>
    </w:p>
    <w:p w:rsidR="00413A17" w:rsidRDefault="000F7106" w14:paraId="0000004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id12 fill: #a3a2a2</w:t>
      </w:r>
    </w:p>
    <w:p w:rsidR="00413A17" w:rsidRDefault="000F7106" w14:paraId="0000004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413A17" w14:paraId="00000045" w14:textId="77777777"/>
    <w:p w:rsidR="00413A17" w:rsidRDefault="000F7106" w14:paraId="00000046" w14:textId="77777777">
      <w:pPr>
        <w:pStyle w:val="Cmsor1"/>
      </w:pPr>
      <w:bookmarkStart w:name="_mu96hh4qt6o3" w:colFirst="0" w:colLast="0" w:id="5"/>
      <w:bookmarkEnd w:id="5"/>
      <w:r>
        <w:br w:type="page"/>
      </w:r>
    </w:p>
    <w:p w:rsidR="00413A17" w:rsidRDefault="000F7106" w14:paraId="00000047" w14:textId="77777777">
      <w:pPr>
        <w:pStyle w:val="Cmsor1"/>
      </w:pPr>
      <w:bookmarkStart w:name="_nwuer6oxml07" w:colFirst="0" w:colLast="0" w:id="6"/>
      <w:bookmarkEnd w:id="6"/>
      <w:r>
        <w:t>Path split functionality - sequence diagram</w:t>
      </w:r>
    </w:p>
    <w:p w:rsidR="00413A17" w:rsidRDefault="000F7106" w14:paraId="0000004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04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sequenceDiagram</w:t>
      </w:r>
    </w:p>
    <w:p w:rsidR="00413A17" w:rsidRDefault="000F7106" w14:paraId="0000004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participant A as Sender applicant</w:t>
      </w:r>
    </w:p>
    <w:p w:rsidR="00413A17" w:rsidRDefault="000F7106" w14:paraId="0000004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participant B as Recipient applicants</w:t>
      </w:r>
    </w:p>
    <w:p w:rsidR="00413A17" w:rsidRDefault="000F7106" w14:paraId="0000004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participant C as PCS CB</w:t>
      </w:r>
    </w:p>
    <w:p w:rsidR="00413A17" w:rsidRDefault="000F7106" w14:paraId="0000004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participant D as RIM</w:t>
      </w:r>
    </w:p>
    <w:p w:rsidR="00413A17" w:rsidRDefault="00413A17" w14:paraId="0000004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04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Note over A: Set progress on PR / delete PR</w:t>
      </w:r>
    </w:p>
    <w:p w:rsidR="00413A17" w:rsidRDefault="000F7106" w14:paraId="0000005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alt No split is in place</w:t>
      </w:r>
    </w:p>
    <w:p w:rsidR="00413A17" w:rsidRDefault="000F7106" w14:paraId="0000005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A -&gt;&gt; C: PCoM (PR ID1)</w:t>
      </w:r>
    </w:p>
    <w:p w:rsidR="00413A17" w:rsidRDefault="000F7106" w14:paraId="0000005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C -&gt;&gt; B: PCoM (PR ID1)</w:t>
      </w:r>
    </w:p>
    <w:p w:rsidR="00413A17" w:rsidRDefault="000F7106" w14:paraId="0000005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else PR is split to 2 IDs (PR ID1.1, PR ID1.2)</w:t>
      </w:r>
    </w:p>
    <w:p w:rsidR="00413A17" w:rsidRDefault="000F7106" w14:paraId="0000005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A -&gt;&gt; C: PCoM (PR ID1.1)</w:t>
      </w:r>
    </w:p>
    <w:p w:rsidR="00413A17" w:rsidRDefault="000F7106" w14:paraId="0000005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C -&gt;&gt; B: PCoM (PR ID1.1)</w:t>
      </w:r>
    </w:p>
    <w:p w:rsidR="00413A17" w:rsidRDefault="000F7106" w14:paraId="0000005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C -&gt;&gt; B: PCoM (PR ID1.1)</w:t>
      </w:r>
    </w:p>
    <w:p w:rsidR="00413A17" w:rsidRDefault="000F7106" w14:paraId="0000005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0F7106" w14:paraId="0000005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Note over A: Submit PRs</w:t>
      </w:r>
    </w:p>
    <w:p w:rsidR="00413A17" w:rsidRDefault="000F7106" w14:paraId="0000005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alt No split is in place</w:t>
      </w:r>
    </w:p>
    <w:p w:rsidR="00413A17" w:rsidRDefault="000F7106" w14:paraId="0000005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A -&gt;&gt; C: PCoM (TR)</w:t>
      </w:r>
    </w:p>
    <w:p w:rsidR="00413A17" w:rsidRDefault="000F7106" w14:paraId="0000005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C -&gt;&gt; D: PRM (PR ID1)</w:t>
      </w:r>
    </w:p>
    <w:p w:rsidR="00413A17" w:rsidRDefault="000F7106" w14:paraId="0000005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else PR is split to 2 IDs (PR ID1.1, PR ID1.2)</w:t>
      </w:r>
    </w:p>
    <w:p w:rsidR="00413A17" w:rsidRDefault="000F7106" w14:paraId="0000005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A -&gt;&gt; C: PCoM (TR)</w:t>
      </w:r>
    </w:p>
    <w:p w:rsidR="00413A17" w:rsidRDefault="000F7106" w14:paraId="0000005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C -&gt;&gt; D: PRM (PR ID1.1)</w:t>
      </w:r>
    </w:p>
    <w:p w:rsidR="00413A17" w:rsidRDefault="000F7106" w14:paraId="0000005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C -&gt;&gt; D: PRM (PR ID1.1)</w:t>
      </w:r>
    </w:p>
    <w:p w:rsidR="00413A17" w:rsidRDefault="000F7106" w14:paraId="0000006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0F7106" w14:paraId="0000006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Note over A: Path request update</w:t>
      </w:r>
    </w:p>
    <w:p w:rsidR="00413A17" w:rsidRDefault="000F7106" w14:paraId="0000006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alt No split is in place</w:t>
      </w:r>
    </w:p>
    <w:p w:rsidR="00413A17" w:rsidRDefault="000F7106" w14:paraId="0000006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A -&gt;&gt; C: PRM (PR ID1)</w:t>
      </w:r>
    </w:p>
    <w:p w:rsidR="00413A17" w:rsidRDefault="000F7106" w14:paraId="0000006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C -&gt;&gt; B: OIM (PR ID1)</w:t>
      </w:r>
    </w:p>
    <w:p w:rsidR="00413A17" w:rsidRDefault="000F7106" w14:paraId="0000006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else PR is split to 2 IDs (PR ID1.1, PR ID1.2)</w:t>
      </w:r>
    </w:p>
    <w:p w:rsidR="00413A17" w:rsidRDefault="000F7106" w14:paraId="0000006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A -&gt;&gt; C: PRM (PR ID1.1 - update)</w:t>
      </w:r>
    </w:p>
    <w:p w:rsidR="00413A17" w:rsidRDefault="000F7106" w14:paraId="0000006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C -&gt;&gt; B: PRM (PR ID1.2 - delete)</w:t>
      </w:r>
    </w:p>
    <w:p w:rsidR="00413A17" w:rsidRDefault="000F7106" w14:paraId="0000006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C -&gt;&gt; B: OIM (PR ID1.1, PRID1.3)</w:t>
      </w:r>
    </w:p>
    <w:p w:rsidR="00413A17" w:rsidRDefault="000F7106" w14:paraId="0000006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0F7106" w14:paraId="0000006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413A17" w14:paraId="0000006B" w14:textId="77777777"/>
    <w:p w:rsidR="00413A17" w:rsidRDefault="000F7106" w14:paraId="0000006C" w14:textId="77777777">
      <w:pPr>
        <w:pStyle w:val="Cmsor1"/>
      </w:pPr>
      <w:bookmarkStart w:name="_h6ibvxxhxipg" w:colFirst="0" w:colLast="0" w:id="7"/>
      <w:bookmarkEnd w:id="7"/>
      <w:r>
        <w:br w:type="page"/>
      </w:r>
    </w:p>
    <w:p w:rsidR="00413A17" w:rsidRDefault="000F7106" w14:paraId="0000006D" w14:textId="77777777">
      <w:pPr>
        <w:pStyle w:val="Cmsor1"/>
      </w:pPr>
      <w:bookmarkStart w:name="_jr6ku9hvydre" w:colFirst="0" w:colLast="0" w:id="8"/>
      <w:bookmarkEnd w:id="8"/>
      <w:r>
        <w:t>NPR on reference train level</w:t>
      </w:r>
    </w:p>
    <w:p w:rsidR="00413A17" w:rsidRDefault="000F7106" w14:paraId="0000006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06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flowchart LR</w:t>
      </w:r>
    </w:p>
    <w:p w:rsidR="00413A17" w:rsidRDefault="000F7106" w14:paraId="0000007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id1((Start)) --&gt;|"LA {1}"| id2(Open)</w:t>
      </w:r>
    </w:p>
    <w:p w:rsidR="00413A17" w:rsidRDefault="000F7106" w14:paraId="0000007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id2 --&gt;|"LA {13}"| id3(Harmonisation)</w:t>
      </w:r>
    </w:p>
    <w:p w:rsidR="00413A17" w:rsidRDefault="000F7106" w14:paraId="0000007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id3 --&gt;|"LA {19}"| id2</w:t>
      </w:r>
    </w:p>
    <w:p w:rsidR="00413A17" w:rsidRDefault="000F7106" w14:paraId="0000007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id3 --&gt;|"LA {65}"| id4{PaP}</w:t>
      </w:r>
    </w:p>
    <w:p w:rsidR="00413A17" w:rsidRDefault="000F7106" w14:paraId="0000007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id4 --&gt;|No| id5(Path elaboration)</w:t>
      </w:r>
    </w:p>
    <w:p w:rsidR="00413A17" w:rsidRDefault="000F7106" w14:paraId="0000007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id5 --&gt;|"LA {95}/LIM {324}"| id3</w:t>
      </w:r>
    </w:p>
    <w:p w:rsidR="00413A17" w:rsidRDefault="000F7106" w14:paraId="0000007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id4 --&gt;|Yes| id6(Pre-booking)</w:t>
      </w:r>
    </w:p>
    <w:p w:rsidR="00413A17" w:rsidRDefault="000F7106" w14:paraId="0000007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id6 --&gt;|"LA {95}/RFC"| id3</w:t>
      </w:r>
    </w:p>
    <w:p w:rsidR="00413A17" w:rsidRDefault="000F7106" w14:paraId="0000007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id5 --&gt;|"LIM/RFC {127}"| id7(Observation)</w:t>
      </w:r>
    </w:p>
    <w:p w:rsidR="00413A17" w:rsidRDefault="000F7106" w14:paraId="0000007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id6 --&gt;|RFC| id5</w:t>
      </w:r>
    </w:p>
    <w:p w:rsidR="00413A17" w:rsidRDefault="000F7106" w14:paraId="0000007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id7 --&gt;|"LA {138}"| id8(Post-processing)</w:t>
      </w:r>
    </w:p>
    <w:p w:rsidR="00413A17" w:rsidRDefault="000F7106" w14:paraId="0000007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id8 --&gt;|"LIM/RFC {160}"| id9(Acceptance)</w:t>
      </w:r>
    </w:p>
    <w:p w:rsidR="00413A17" w:rsidRDefault="000F7106" w14:paraId="0000007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id9 --&gt;|"LA {187}"| id10(Allocation)</w:t>
      </w:r>
    </w:p>
    <w:p w:rsidR="00413A17" w:rsidRDefault="000F7106" w14:paraId="0000007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id10 --&gt;|"RIM {208}"| id11(Booked)</w:t>
      </w:r>
    </w:p>
    <w:p w:rsidR="00413A17" w:rsidRDefault="000F7106" w14:paraId="0000007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id7 --&gt;|"LA {141}"| id12(Closed)</w:t>
      </w:r>
    </w:p>
    <w:p w:rsidR="00413A17" w:rsidRDefault="000F7106" w14:paraId="0000007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id3 --&gt;|"LA {141}"| id12</w:t>
      </w:r>
    </w:p>
    <w:p w:rsidR="00413A17" w:rsidRDefault="000F7106" w14:paraId="0000008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id9 --&gt;|"LA {199}"| id12</w:t>
      </w:r>
    </w:p>
    <w:p w:rsidR="00413A17" w:rsidRDefault="000F7106" w14:paraId="0000008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id11 --&gt; id13((End))</w:t>
      </w:r>
    </w:p>
    <w:p w:rsidR="00413A17" w:rsidRDefault="000F7106" w14:paraId="0000008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id12 --&gt; id13</w:t>
      </w:r>
    </w:p>
    <w:p w:rsidR="00413A17" w:rsidRDefault="000F7106" w14:paraId="0000008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413A17" w14:paraId="00000084" w14:textId="77777777"/>
    <w:p w:rsidR="00413A17" w:rsidRDefault="000F7106" w14:paraId="00000085" w14:textId="77777777">
      <w:pPr>
        <w:pStyle w:val="Cmsor1"/>
      </w:pPr>
      <w:bookmarkStart w:name="_ccauw682qz0h" w:colFirst="0" w:colLast="0" w:id="9"/>
      <w:bookmarkEnd w:id="9"/>
      <w:r>
        <w:br w:type="page"/>
      </w:r>
    </w:p>
    <w:p w:rsidR="00413A17" w:rsidRDefault="000F7106" w14:paraId="00000086" w14:textId="77777777">
      <w:pPr>
        <w:pStyle w:val="Cmsor1"/>
      </w:pPr>
      <w:bookmarkStart w:name="_hp9td0t0pllg" w:colFirst="0" w:colLast="0" w:id="10"/>
      <w:bookmarkEnd w:id="10"/>
      <w:r>
        <w:t>NPR on request level</w:t>
      </w:r>
    </w:p>
    <w:p w:rsidR="00413A17" w:rsidRDefault="000F7106" w14:paraId="0000008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08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flowchart LR</w:t>
      </w:r>
    </w:p>
    <w:p w:rsidR="00413A17" w:rsidRDefault="000F7106" w14:paraId="0000008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Open</w:t>
      </w:r>
    </w:p>
    <w:p w:rsidR="00413A17" w:rsidRDefault="000F7106" w14:paraId="0000008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08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id1(none)</w:t>
      </w:r>
    </w:p>
    <w:p w:rsidR="00413A17" w:rsidRDefault="000F7106" w14:paraId="0000008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08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08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Harmonisation</w:t>
      </w:r>
    </w:p>
    <w:p w:rsidR="00413A17" w:rsidRDefault="000F7106" w14:paraId="0000008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09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 &lt;--&gt;|"LA {13, 19}"| id2(PR)</w:t>
      </w:r>
    </w:p>
    <w:p w:rsidR="00413A17" w:rsidRDefault="000F7106" w14:paraId="0000009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id2 --&gt;|"RA {25}"| id3(PR)</w:t>
      </w:r>
    </w:p>
    <w:p w:rsidR="00413A17" w:rsidRDefault="000F7106" w14:paraId="0000009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id2 --&gt;|"RA {55}"| id4(PR)</w:t>
      </w:r>
    </w:p>
    <w:p w:rsidR="00413A17" w:rsidRDefault="000F7106" w14:paraId="0000009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id2 --&gt;|"RA {45,35}"| id5(PR)</w:t>
      </w:r>
    </w:p>
    <w:p w:rsidR="00413A17" w:rsidRDefault="000F7106" w14:paraId="0000009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id3 --&gt;|"LA {19}"| id1</w:t>
      </w:r>
    </w:p>
    <w:p w:rsidR="00413A17" w:rsidRDefault="000F7106" w14:paraId="0000009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id3 &lt;--&gt;|"RA {55}"| id4</w:t>
      </w:r>
    </w:p>
    <w:p w:rsidR="00413A17" w:rsidRDefault="000F7106" w14:paraId="0000009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id4 &lt;--&gt;|"RA {55,45,35}"| id5</w:t>
      </w:r>
    </w:p>
    <w:p w:rsidR="00413A17" w:rsidRDefault="000F7106" w14:paraId="0000009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id3 &lt;--&gt;|"RA {25,45,35}"| id5</w:t>
      </w:r>
    </w:p>
    <w:p w:rsidR="00413A17" w:rsidRDefault="000F7106" w14:paraId="0000009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id4 --&gt;|"LA {19}"| id1</w:t>
      </w:r>
    </w:p>
    <w:p w:rsidR="00413A17" w:rsidRDefault="000F7106" w14:paraId="0000009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id5 --&gt;|"LA {19}"| id1</w:t>
      </w:r>
    </w:p>
    <w:p w:rsidR="00413A17" w:rsidRDefault="000F7106" w14:paraId="0000009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09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09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Pre-booking</w:t>
      </w:r>
    </w:p>
    <w:p w:rsidR="00413A17" w:rsidRDefault="000F7106" w14:paraId="0000009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09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id5 --&gt;|"LA {65}"| id7(PR)</w:t>
      </w:r>
    </w:p>
    <w:p w:rsidR="00413A17" w:rsidRDefault="000F7106" w14:paraId="0000009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id7 --&gt;|"LA {95}/RFC"| id2</w:t>
      </w:r>
    </w:p>
    <w:p w:rsidR="00413A17" w:rsidRDefault="000F7106" w14:paraId="000000A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0A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0A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Path elaboration</w:t>
      </w:r>
    </w:p>
    <w:p w:rsidR="00413A17" w:rsidRDefault="000F7106" w14:paraId="000000A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0A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id5 --&gt;|"LA {65}"| id8(PR)</w:t>
      </w:r>
    </w:p>
    <w:p w:rsidR="00413A17" w:rsidRDefault="000F7106" w14:paraId="000000A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id7 --&gt; id8</w:t>
      </w:r>
    </w:p>
    <w:p w:rsidR="00413A17" w:rsidRDefault="000F7106" w14:paraId="000000A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id8 --&gt;|"LA {95}/LIM {324}"| id2</w:t>
      </w:r>
    </w:p>
    <w:p w:rsidR="00413A17" w:rsidRDefault="000F7106" w14:paraId="000000A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0A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0A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id2 fill: #1887f0</w:t>
      </w:r>
    </w:p>
    <w:p w:rsidR="00413A17" w:rsidRDefault="000F7106" w14:paraId="000000A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id3 fill: #fcba03</w:t>
      </w:r>
    </w:p>
    <w:p w:rsidR="00413A17" w:rsidRDefault="000F7106" w14:paraId="000000A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id4 fill: #fc032c</w:t>
      </w:r>
    </w:p>
    <w:p w:rsidR="00413A17" w:rsidRDefault="000F7106" w14:paraId="000000A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id5 fill: #03a82a</w:t>
      </w:r>
    </w:p>
    <w:p w:rsidR="00413A17" w:rsidRDefault="000F7106" w14:paraId="000000A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id7 fill: #03a82a</w:t>
      </w:r>
    </w:p>
    <w:p w:rsidR="00413A17" w:rsidRDefault="000F7106" w14:paraId="000000A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id8 fill: #03a82a</w:t>
      </w:r>
    </w:p>
    <w:p w:rsidR="00413A17" w:rsidRDefault="000F7106" w14:paraId="000000A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413A17" w14:paraId="000000B0" w14:textId="77777777"/>
    <w:p w:rsidR="00413A17" w:rsidRDefault="000F7106" w14:paraId="000000B1" w14:textId="77777777">
      <w:pPr>
        <w:pStyle w:val="Cmsor1"/>
      </w:pPr>
      <w:bookmarkStart w:name="_1c9m8ghzf5jj" w:colFirst="0" w:colLast="0" w:id="11"/>
      <w:bookmarkEnd w:id="11"/>
      <w:r>
        <w:t>NPR on offer level</w:t>
      </w:r>
    </w:p>
    <w:p w:rsidR="00413A17" w:rsidRDefault="000F7106" w14:paraId="000000B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0B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flowchart LR</w:t>
      </w:r>
    </w:p>
    <w:p w:rsidR="00413A17" w:rsidRDefault="000F7106" w14:paraId="000000B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Path elaboration</w:t>
      </w:r>
    </w:p>
    <w:p w:rsidR="00413A17" w:rsidRDefault="000F7106" w14:paraId="000000B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0B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id1(PR)</w:t>
      </w:r>
    </w:p>
    <w:p w:rsidR="00413A17" w:rsidRDefault="000F7106" w14:paraId="000000B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id2(none)</w:t>
      </w:r>
    </w:p>
    <w:p w:rsidR="00413A17" w:rsidRDefault="000F7106" w14:paraId="000000B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id2 --&gt;|RIM| id3(PA)</w:t>
      </w:r>
    </w:p>
    <w:p w:rsidR="00413A17" w:rsidRDefault="000F7106" w14:paraId="000000B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id3 &lt;-.-&gt;|linked| id1</w:t>
      </w:r>
    </w:p>
    <w:p w:rsidR="00413A17" w:rsidRDefault="000F7106" w14:paraId="000000B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id2 --&gt;|"RIM {125}"| id4(PR)</w:t>
      </w:r>
    </w:p>
    <w:p w:rsidR="00413A17" w:rsidRDefault="000F7106" w14:paraId="000000B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id2 --&gt;|"RIM {120,122}"| id5(PA)</w:t>
      </w:r>
    </w:p>
    <w:p w:rsidR="00413A17" w:rsidRDefault="000F7106" w14:paraId="000000B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&lt;-.-&gt;|linked| id1</w:t>
      </w:r>
    </w:p>
    <w:p w:rsidR="00413A17" w:rsidRDefault="000F7106" w14:paraId="000000B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id3 &lt;--&gt;|"RIM {108,120,122}"| id5</w:t>
      </w:r>
    </w:p>
    <w:p w:rsidR="00413A17" w:rsidRDefault="000F7106" w14:paraId="000000B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0B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0C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Observation</w:t>
      </w:r>
    </w:p>
    <w:p w:rsidR="00413A17" w:rsidRDefault="000F7106" w14:paraId="000000C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0C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id5 --&gt;|"LIM {127}/RFC"| id6("PA|IM")</w:t>
      </w:r>
    </w:p>
    <w:p w:rsidR="00413A17" w:rsidRDefault="000F7106" w14:paraId="000000C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id6 --&gt;|"RA {132}"| id7("PA|RA")</w:t>
      </w:r>
    </w:p>
    <w:p w:rsidR="00413A17" w:rsidRDefault="000F7106" w14:paraId="000000C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id6 --&gt;|RA| id8("PA|RA")</w:t>
      </w:r>
    </w:p>
    <w:p w:rsidR="00413A17" w:rsidRDefault="000F7106" w14:paraId="000000C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id6 --&gt;|"RA {134}"| id9("PA|RA")</w:t>
      </w:r>
    </w:p>
    <w:p w:rsidR="00413A17" w:rsidRDefault="000F7106" w14:paraId="000000C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id6 --&gt;|RA| id10("PA|RA")</w:t>
      </w:r>
    </w:p>
    <w:p w:rsidR="00413A17" w:rsidRDefault="000F7106" w14:paraId="000000C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id7 &lt;--&gt;|"RA {132}"| id8</w:t>
      </w:r>
    </w:p>
    <w:p w:rsidR="00413A17" w:rsidRDefault="000F7106" w14:paraId="000000C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id7 &lt;--&gt;|"RA {132}"| id9</w:t>
      </w:r>
    </w:p>
    <w:p w:rsidR="00413A17" w:rsidRDefault="000F7106" w14:paraId="000000C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id8 &lt;--&gt;|"RA {134}"| id9</w:t>
      </w:r>
    </w:p>
    <w:p w:rsidR="00413A17" w:rsidRDefault="000F7106" w14:paraId="000000C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id10 --&gt;|"RA {132}"| id7</w:t>
      </w:r>
    </w:p>
    <w:p w:rsidR="00413A17" w:rsidRDefault="000F7106" w14:paraId="000000C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id10 --&gt;|RA| id8</w:t>
      </w:r>
    </w:p>
    <w:p w:rsidR="00413A17" w:rsidRDefault="000F7106" w14:paraId="000000C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id10 --&gt;|"RA {134}"| id9</w:t>
      </w:r>
    </w:p>
    <w:p w:rsidR="00413A17" w:rsidRDefault="000F7106" w14:paraId="000000C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0C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0C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Post-processing</w:t>
      </w:r>
    </w:p>
    <w:p w:rsidR="00413A17" w:rsidRDefault="000F7106" w14:paraId="000000D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id7 --&gt;|"LA {136}"| id11("PA|IM")</w:t>
      </w:r>
    </w:p>
    <w:p w:rsidR="00413A17" w:rsidRDefault="000F7106" w14:paraId="000000D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id8 --&gt;|"LA {136}"| id11</w:t>
      </w:r>
    </w:p>
    <w:p w:rsidR="00413A17" w:rsidRDefault="000F7106" w14:paraId="000000D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id9 --&gt;|"LA {136}"| id11</w:t>
      </w:r>
    </w:p>
    <w:p w:rsidR="00413A17" w:rsidRDefault="000F7106" w14:paraId="000000D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id10 --&gt;|"LA {136}"| id11</w:t>
      </w:r>
    </w:p>
    <w:p w:rsidR="00413A17" w:rsidRDefault="000F7106" w14:paraId="000000D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id11 --&gt;|"RIM {235}"| id12(none)</w:t>
      </w:r>
    </w:p>
    <w:p w:rsidR="00413A17" w:rsidRDefault="000F7106" w14:paraId="000000D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id12 --&gt;|"RIM {154}"| id13(PR)</w:t>
      </w:r>
    </w:p>
    <w:p w:rsidR="00413A17" w:rsidRDefault="000F7106" w14:paraId="000000D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id11 --&gt;|"RIM {149,151}"| id14("PA|IM")</w:t>
      </w:r>
    </w:p>
    <w:p w:rsidR="00413A17" w:rsidRDefault="000F7106" w14:paraId="000000D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id11 --&gt;|"RIM {147}"| id15("PA|IM")</w:t>
      </w:r>
    </w:p>
    <w:p w:rsidR="00413A17" w:rsidRDefault="000F7106" w14:paraId="000000D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id14 &lt;--&gt;|"RIM {147,149,151}"| id15</w:t>
      </w:r>
    </w:p>
    <w:p w:rsidR="00413A17" w:rsidRDefault="000F7106" w14:paraId="000000D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0D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0D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Acceptance</w:t>
      </w:r>
    </w:p>
    <w:p w:rsidR="00413A17" w:rsidRDefault="000F7106" w14:paraId="000000D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id14 --&gt;|"LIM {161}/RFC"| id16("PA|IM")</w:t>
      </w:r>
    </w:p>
    <w:p w:rsidR="00413A17" w:rsidRDefault="000F7106" w14:paraId="000000D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id16 --&gt;|RA| id17("PA|RA")</w:t>
      </w:r>
    </w:p>
    <w:p w:rsidR="00413A17" w:rsidRDefault="000F7106" w14:paraId="000000D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id17 --&gt;|"RA {175}"| id18("PA|RA")</w:t>
      </w:r>
    </w:p>
    <w:p w:rsidR="00413A17" w:rsidRDefault="000F7106" w14:paraId="000000D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id17 --&gt;|"RA {181}"| id19("PA|RA")</w:t>
      </w:r>
    </w:p>
    <w:p w:rsidR="00413A17" w:rsidRDefault="000F7106" w14:paraId="000000E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0E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0E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Allocation</w:t>
      </w:r>
    </w:p>
    <w:p w:rsidR="00413A17" w:rsidRDefault="000F7106" w14:paraId="000000E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id18 --&gt;|"LA {187}"| id20("PA|IM")</w:t>
      </w:r>
    </w:p>
    <w:p w:rsidR="00413A17" w:rsidRDefault="000F7106" w14:paraId="000000E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0E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0E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Booked</w:t>
      </w:r>
    </w:p>
    <w:p w:rsidR="00413A17" w:rsidRDefault="000F7106" w14:paraId="000000E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id20 --&gt;|"RIM {208}"| id21("PA|IM")</w:t>
      </w:r>
    </w:p>
    <w:p w:rsidR="00413A17" w:rsidRDefault="000F7106" w14:paraId="000000E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0E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0E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 fill: #03a82a</w:t>
      </w:r>
    </w:p>
    <w:p w:rsidR="00413A17" w:rsidRDefault="000F7106" w14:paraId="000000E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 fill: #03a82a</w:t>
      </w:r>
    </w:p>
    <w:p w:rsidR="00413A17" w:rsidRDefault="000F7106" w14:paraId="000000E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id3 fill: #fcba03</w:t>
      </w:r>
    </w:p>
    <w:p w:rsidR="00413A17" w:rsidRDefault="000F7106" w14:paraId="000000E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id4 fill: #fc032c</w:t>
      </w:r>
    </w:p>
    <w:p w:rsidR="00413A17" w:rsidRDefault="000F7106" w14:paraId="000000E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id5 fill: #03a82a</w:t>
      </w:r>
    </w:p>
    <w:p w:rsidR="00413A17" w:rsidRDefault="000F7106" w14:paraId="000000E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id6 fill: #03a82a</w:t>
      </w:r>
    </w:p>
    <w:p w:rsidR="00413A17" w:rsidRDefault="000F7106" w14:paraId="000000F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id7 fill: #fcba03</w:t>
      </w:r>
    </w:p>
    <w:p w:rsidR="00413A17" w:rsidRDefault="000F7106" w14:paraId="000000F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id8 fill: #fc032c</w:t>
      </w:r>
    </w:p>
    <w:p w:rsidR="00413A17" w:rsidRDefault="000F7106" w14:paraId="000000F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id9 fill: #03a82a</w:t>
      </w:r>
    </w:p>
    <w:p w:rsidR="00413A17" w:rsidRDefault="000F7106" w14:paraId="000000F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id10 fill: #1887f0</w:t>
      </w:r>
    </w:p>
    <w:p w:rsidR="00413A17" w:rsidRDefault="000F7106" w14:paraId="000000F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id11 fill: #1887f0</w:t>
      </w:r>
    </w:p>
    <w:p w:rsidR="00413A17" w:rsidRDefault="000F7106" w14:paraId="000000F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id13 fill: #fc032c</w:t>
      </w:r>
    </w:p>
    <w:p w:rsidR="00413A17" w:rsidRDefault="000F7106" w14:paraId="000000F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id14 fill: #03a82a</w:t>
      </w:r>
    </w:p>
    <w:p w:rsidR="00413A17" w:rsidRDefault="000F7106" w14:paraId="000000F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id15 fill: #fcba03</w:t>
      </w:r>
    </w:p>
    <w:p w:rsidR="00413A17" w:rsidRDefault="000F7106" w14:paraId="000000F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id16 fill: #03a82a</w:t>
      </w:r>
    </w:p>
    <w:p w:rsidR="00413A17" w:rsidRDefault="000F7106" w14:paraId="000000F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id17 fill: #1887f0</w:t>
      </w:r>
    </w:p>
    <w:p w:rsidR="00413A17" w:rsidRDefault="000F7106" w14:paraId="000000F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id18 fill: #03a82a</w:t>
      </w:r>
    </w:p>
    <w:p w:rsidR="00413A17" w:rsidRDefault="000F7106" w14:paraId="000000F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id19 fill: #fc032c</w:t>
      </w:r>
    </w:p>
    <w:p w:rsidR="00413A17" w:rsidRDefault="000F7106" w14:paraId="000000F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id20 fill: #03a82a</w:t>
      </w:r>
    </w:p>
    <w:p w:rsidR="00413A17" w:rsidRDefault="000F7106" w14:paraId="000000F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id21 fill: #03a82a</w:t>
      </w:r>
    </w:p>
    <w:p w:rsidR="00413A17" w:rsidRDefault="000F7106" w14:paraId="000000F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413A17" w14:paraId="000000FF" w14:textId="77777777"/>
    <w:p w:rsidR="00413A17" w:rsidRDefault="000F7106" w14:paraId="00000100" w14:textId="77777777">
      <w:pPr>
        <w:pStyle w:val="Cmsor1"/>
      </w:pPr>
      <w:bookmarkStart w:name="_rh687v1tf1jn" w:colFirst="0" w:colLast="0" w:id="12"/>
      <w:bookmarkEnd w:id="12"/>
      <w:r>
        <w:br w:type="page"/>
      </w:r>
    </w:p>
    <w:p w:rsidR="00413A17" w:rsidRDefault="000F7106" w14:paraId="00000101" w14:textId="77777777">
      <w:pPr>
        <w:pStyle w:val="Cmsor1"/>
      </w:pPr>
      <w:bookmarkStart w:name="_1neijq7e90w9" w:colFirst="0" w:colLast="0" w:id="13"/>
      <w:bookmarkEnd w:id="13"/>
      <w:r>
        <w:t>Pre-booking subflow</w:t>
      </w:r>
    </w:p>
    <w:p w:rsidR="00413A17" w:rsidRDefault="000F7106" w14:paraId="0000010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10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flowchart LR</w:t>
      </w:r>
    </w:p>
    <w:p w:rsidR="00413A17" w:rsidRDefault="000F7106" w14:paraId="0000010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id1(Pre-booking) --&gt;|RFC| id2(Alternative offer creation)</w:t>
      </w:r>
    </w:p>
    <w:p w:rsidR="00413A17" w:rsidRDefault="000F7106" w14:paraId="0000010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id2 --&gt;|RFC| id1</w:t>
      </w:r>
    </w:p>
    <w:p w:rsidR="00413A17" w:rsidRDefault="000F7106" w14:paraId="0000010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id2 --&gt;|RFC| id3(Alternative offered)</w:t>
      </w:r>
    </w:p>
    <w:p w:rsidR="00413A17" w:rsidRDefault="000F7106" w14:paraId="0000010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id3 --&gt;|LA| id4(Alternative offer responded)</w:t>
      </w:r>
    </w:p>
    <w:p w:rsidR="00413A17" w:rsidRDefault="000F7106" w14:paraId="0000010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id4 --&gt;|RFC &lt;p&gt; proceed to pre-booking| id1</w:t>
      </w:r>
    </w:p>
    <w:p w:rsidR="00413A17" w:rsidRDefault="000F7106" w14:paraId="0000010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id4 --&gt;|RFC &lt;p&gt; withdraw alternative offer| id1</w:t>
      </w:r>
    </w:p>
    <w:p w:rsidR="00413A17" w:rsidRDefault="000F7106" w14:paraId="0000010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id3 --&gt;|LA| id6(Closed)</w:t>
      </w:r>
    </w:p>
    <w:p w:rsidR="00413A17" w:rsidRDefault="000F7106" w14:paraId="0000010B" w14:textId="77777777">
      <w:pPr>
        <w:shd w:val="clear" w:color="auto" w:fill="1F1F1F"/>
        <w:spacing w:line="360" w:lineRule="auto"/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0F7106" w14:paraId="0000010C" w14:textId="77777777">
      <w:pPr>
        <w:pStyle w:val="Cmsor1"/>
      </w:pPr>
      <w:bookmarkStart w:name="_oddm5f99h7t4" w:colFirst="0" w:colLast="0" w:id="14"/>
      <w:bookmarkEnd w:id="14"/>
      <w:r>
        <w:br w:type="page"/>
      </w:r>
    </w:p>
    <w:p w:rsidR="00413A17" w:rsidRDefault="000F7106" w14:paraId="0000010D" w14:textId="77777777">
      <w:pPr>
        <w:pStyle w:val="Cmsor1"/>
      </w:pPr>
      <w:bookmarkStart w:name="_o1nwe6lm4fhb" w:colFirst="0" w:colLast="0" w:id="15"/>
      <w:bookmarkEnd w:id="15"/>
      <w:r>
        <w:t>LPR on reference train level</w:t>
      </w:r>
    </w:p>
    <w:p w:rsidR="00413A17" w:rsidRDefault="000F7106" w14:paraId="0000010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10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flowchart LR</w:t>
      </w:r>
    </w:p>
    <w:p w:rsidR="00413A17" w:rsidRDefault="000F7106" w14:paraId="0000011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id1((Start)) --&gt;|"LA {2}"| id2(Open)</w:t>
      </w:r>
    </w:p>
    <w:p w:rsidR="00413A17" w:rsidRDefault="000F7106" w14:paraId="0000011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id2 --&gt;|"LA {14}"| id3(Harmonisation)</w:t>
      </w:r>
    </w:p>
    <w:p w:rsidR="00413A17" w:rsidRDefault="000F7106" w14:paraId="0000011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id3 --&gt;|"LA {20}"| id2</w:t>
      </w:r>
    </w:p>
    <w:p w:rsidR="00413A17" w:rsidRDefault="000F7106" w14:paraId="0000011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id3 --&gt;|"LA {66}"| id4{PaP}</w:t>
      </w:r>
    </w:p>
    <w:p w:rsidR="00413A17" w:rsidRDefault="000F7106" w14:paraId="0000011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id4 --&gt;|No| id5(Path elaboration)</w:t>
      </w:r>
    </w:p>
    <w:p w:rsidR="00413A17" w:rsidRDefault="000F7106" w14:paraId="0000011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id5 --&gt;|"LA {96}"| id3</w:t>
      </w:r>
    </w:p>
    <w:p w:rsidR="00413A17" w:rsidRDefault="000F7106" w14:paraId="0000011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id4 --&gt;|Yes| id6(Pre-booking)</w:t>
      </w:r>
    </w:p>
    <w:p w:rsidR="00413A17" w:rsidRDefault="000F7106" w14:paraId="0000011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id6 --&gt;|"LA {96}"| id3</w:t>
      </w:r>
    </w:p>
    <w:p w:rsidR="00413A17" w:rsidRDefault="000F7106" w14:paraId="0000011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id5 --&gt;|"LIM {434}/RFC"| id7(Acceptance)</w:t>
      </w:r>
    </w:p>
    <w:p w:rsidR="00413A17" w:rsidRDefault="000F7106" w14:paraId="0000011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id6 --&gt;|RFC| id5</w:t>
      </w:r>
    </w:p>
    <w:p w:rsidR="00413A17" w:rsidRDefault="000F7106" w14:paraId="0000011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id7 --&gt;|LA| id8(Post-processing)</w:t>
      </w:r>
    </w:p>
    <w:p w:rsidR="00413A17" w:rsidRDefault="000F7106" w14:paraId="0000011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id8 --&gt;|"LIM {161}/RFC"| id9(Final acceptance)</w:t>
      </w:r>
    </w:p>
    <w:p w:rsidR="00413A17" w:rsidRDefault="000F7106" w14:paraId="0000011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id9 --&gt;|"LA {188}"| id10(Allocation)</w:t>
      </w:r>
    </w:p>
    <w:p w:rsidR="00413A17" w:rsidRDefault="000F7106" w14:paraId="0000011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id7 --&gt;|"LA {442}"| id10</w:t>
      </w:r>
    </w:p>
    <w:p w:rsidR="00413A17" w:rsidRDefault="000F7106" w14:paraId="0000011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id10 --&gt;|"RIM {209}"| id11(Booked)</w:t>
      </w:r>
    </w:p>
    <w:p w:rsidR="00413A17" w:rsidRDefault="000F7106" w14:paraId="0000011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id7 --&gt;|"LA {142}"| id12(Closed)</w:t>
      </w:r>
    </w:p>
    <w:p w:rsidR="00413A17" w:rsidRDefault="000F7106" w14:paraId="0000012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id3 --&gt;|"LA {142}"| id12</w:t>
      </w:r>
    </w:p>
    <w:p w:rsidR="00413A17" w:rsidRDefault="000F7106" w14:paraId="0000012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id9 --&gt;|"LA {200}"| id12</w:t>
      </w:r>
    </w:p>
    <w:p w:rsidR="00413A17" w:rsidRDefault="000F7106" w14:paraId="0000012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id12 --&gt; id13((End))</w:t>
      </w:r>
    </w:p>
    <w:p w:rsidR="00413A17" w:rsidRDefault="000F7106" w14:paraId="0000012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id11 --&gt; id13</w:t>
      </w:r>
    </w:p>
    <w:p w:rsidR="00413A17" w:rsidRDefault="000F7106" w14:paraId="0000012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413A17" w14:paraId="0000012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126" w14:textId="77777777">
      <w:pPr>
        <w:pStyle w:val="Cmsor1"/>
      </w:pPr>
      <w:bookmarkStart w:name="_d8auqtn4f0n5" w:colFirst="0" w:colLast="0" w:id="16"/>
      <w:bookmarkEnd w:id="16"/>
      <w:r>
        <w:br w:type="page"/>
      </w:r>
    </w:p>
    <w:p w:rsidR="00413A17" w:rsidRDefault="000F7106" w14:paraId="00000127" w14:textId="77777777">
      <w:pPr>
        <w:pStyle w:val="Cmsor1"/>
      </w:pPr>
      <w:bookmarkStart w:name="_fuzbm8sk9lik" w:colFirst="0" w:colLast="0" w:id="17"/>
      <w:bookmarkEnd w:id="17"/>
      <w:r>
        <w:t>LPR on request level</w:t>
      </w:r>
    </w:p>
    <w:p w:rsidR="00413A17" w:rsidRDefault="000F7106" w14:paraId="0000012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12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flowchart LR</w:t>
      </w:r>
    </w:p>
    <w:p w:rsidR="00413A17" w:rsidRDefault="000F7106" w14:paraId="0000012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Open</w:t>
      </w:r>
    </w:p>
    <w:p w:rsidR="00413A17" w:rsidRDefault="000F7106" w14:paraId="0000012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12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id1(none)</w:t>
      </w:r>
    </w:p>
    <w:p w:rsidR="00413A17" w:rsidRDefault="000F7106" w14:paraId="0000012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12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12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Harmonisation</w:t>
      </w:r>
    </w:p>
    <w:p w:rsidR="00413A17" w:rsidRDefault="000F7106" w14:paraId="0000013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13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 &lt;--&gt;|"LA {14, 20}"| id2(PR)</w:t>
      </w:r>
    </w:p>
    <w:p w:rsidR="00413A17" w:rsidRDefault="000F7106" w14:paraId="0000013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id2 --&gt;|"RA {26}"| id3(PR)</w:t>
      </w:r>
    </w:p>
    <w:p w:rsidR="00413A17" w:rsidRDefault="000F7106" w14:paraId="0000013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id2 --&gt;|"RA {56}"| id4(PR)</w:t>
      </w:r>
    </w:p>
    <w:p w:rsidR="00413A17" w:rsidRDefault="000F7106" w14:paraId="0000013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id2 --&gt;|"RA {46,36}"| id5(PR)</w:t>
      </w:r>
    </w:p>
    <w:p w:rsidR="00413A17" w:rsidRDefault="000F7106" w14:paraId="0000013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id3 --&gt;|"LA {20}"| id1</w:t>
      </w:r>
    </w:p>
    <w:p w:rsidR="00413A17" w:rsidRDefault="000F7106" w14:paraId="0000013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id3 &lt;--&gt;|"RA {56}"| id4</w:t>
      </w:r>
    </w:p>
    <w:p w:rsidR="00413A17" w:rsidRDefault="000F7106" w14:paraId="0000013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id4 &lt;--&gt;|"RA {56,46,36}"| id5</w:t>
      </w:r>
    </w:p>
    <w:p w:rsidR="00413A17" w:rsidRDefault="000F7106" w14:paraId="0000013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id3 &lt;--&gt;|"RA {26,46,36}"| id5</w:t>
      </w:r>
    </w:p>
    <w:p w:rsidR="00413A17" w:rsidRDefault="000F7106" w14:paraId="0000013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id4 --&gt;|"LA {20}"| id1</w:t>
      </w:r>
    </w:p>
    <w:p w:rsidR="00413A17" w:rsidRDefault="000F7106" w14:paraId="0000013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id5 --&gt;|"LA {20}"| id1</w:t>
      </w:r>
    </w:p>
    <w:p w:rsidR="00413A17" w:rsidRDefault="000F7106" w14:paraId="0000013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13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13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Pre-booking</w:t>
      </w:r>
    </w:p>
    <w:p w:rsidR="00413A17" w:rsidRDefault="000F7106" w14:paraId="0000013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13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id5 --&gt;|"LA {66}"| id7(PR)</w:t>
      </w:r>
    </w:p>
    <w:p w:rsidR="00413A17" w:rsidRDefault="000F7106" w14:paraId="0000014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id7 --&gt;|"LA {96}/RFC"| id2</w:t>
      </w:r>
    </w:p>
    <w:p w:rsidR="00413A17" w:rsidRDefault="000F7106" w14:paraId="0000014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14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14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Path elaboration</w:t>
      </w:r>
    </w:p>
    <w:p w:rsidR="00413A17" w:rsidRDefault="000F7106" w14:paraId="0000014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14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id5 --&gt;|"LA {66}"| id8(PR)</w:t>
      </w:r>
    </w:p>
    <w:p w:rsidR="00413A17" w:rsidRDefault="000F7106" w14:paraId="0000014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id7 --&gt; id8</w:t>
      </w:r>
    </w:p>
    <w:p w:rsidR="00413A17" w:rsidRDefault="000F7106" w14:paraId="0000014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id8 --&gt;|"LA {96}/LIM {325}"| id2</w:t>
      </w:r>
    </w:p>
    <w:p w:rsidR="00413A17" w:rsidRDefault="000F7106" w14:paraId="0000014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14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14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id2 fill: #1887f0</w:t>
      </w:r>
    </w:p>
    <w:p w:rsidR="00413A17" w:rsidRDefault="000F7106" w14:paraId="0000014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id3 fill: #fcba03</w:t>
      </w:r>
    </w:p>
    <w:p w:rsidR="00413A17" w:rsidRDefault="000F7106" w14:paraId="0000014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id4 fill: #fc032c</w:t>
      </w:r>
    </w:p>
    <w:p w:rsidR="00413A17" w:rsidRDefault="000F7106" w14:paraId="0000014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id5 fill: #03a82a</w:t>
      </w:r>
    </w:p>
    <w:p w:rsidR="00413A17" w:rsidRDefault="000F7106" w14:paraId="0000014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id7 fill: #03a82a</w:t>
      </w:r>
    </w:p>
    <w:p w:rsidR="00413A17" w:rsidRDefault="000F7106" w14:paraId="0000014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id8 fill: #03a82a</w:t>
      </w:r>
    </w:p>
    <w:p w:rsidR="00413A17" w:rsidRDefault="000F7106" w14:paraId="0000015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413A17" w14:paraId="00000151" w14:textId="77777777"/>
    <w:p w:rsidR="00413A17" w:rsidRDefault="000F7106" w14:paraId="00000152" w14:textId="77777777">
      <w:pPr>
        <w:pStyle w:val="Cmsor1"/>
      </w:pPr>
      <w:bookmarkStart w:name="_tf3uifqi46zj" w:colFirst="0" w:colLast="0" w:id="18"/>
      <w:bookmarkEnd w:id="18"/>
      <w:r>
        <w:br w:type="page"/>
      </w:r>
    </w:p>
    <w:p w:rsidR="00413A17" w:rsidRDefault="000F7106" w14:paraId="00000153" w14:textId="77777777">
      <w:pPr>
        <w:pStyle w:val="Cmsor1"/>
      </w:pPr>
      <w:bookmarkStart w:name="_4cza4uk9z29z" w:colFirst="0" w:colLast="0" w:id="19"/>
      <w:bookmarkEnd w:id="19"/>
      <w:r>
        <w:t>LPR on offer level</w:t>
      </w:r>
    </w:p>
    <w:p w:rsidR="00413A17" w:rsidRDefault="000F7106" w14:paraId="0000015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15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flowchart LR</w:t>
      </w:r>
    </w:p>
    <w:p w:rsidR="00413A17" w:rsidRDefault="000F7106" w14:paraId="0000015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Path elaboration</w:t>
      </w:r>
    </w:p>
    <w:p w:rsidR="00413A17" w:rsidRDefault="000F7106" w14:paraId="0000015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15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id1(PR)</w:t>
      </w:r>
    </w:p>
    <w:p w:rsidR="00413A17" w:rsidRDefault="000F7106" w14:paraId="0000015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id2(none)</w:t>
      </w:r>
    </w:p>
    <w:p w:rsidR="00413A17" w:rsidRDefault="000F7106" w14:paraId="0000015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id2 --&gt;|"RIM {109}"| id3(PA)</w:t>
      </w:r>
    </w:p>
    <w:p w:rsidR="00413A17" w:rsidRDefault="000F7106" w14:paraId="0000015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id3 &lt;-.-&gt;|linked| id1</w:t>
      </w:r>
    </w:p>
    <w:p w:rsidR="00413A17" w:rsidRDefault="000F7106" w14:paraId="0000015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id2 --&gt;|"RIM {468}"| id4(PR)</w:t>
      </w:r>
    </w:p>
    <w:p w:rsidR="00413A17" w:rsidRDefault="000F7106" w14:paraId="0000015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id2 --&gt;|"RIM {458,462}"| id5(PA)</w:t>
      </w:r>
    </w:p>
    <w:p w:rsidR="00413A17" w:rsidRDefault="000F7106" w14:paraId="0000015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&lt;-.-&gt;|linked| id1</w:t>
      </w:r>
    </w:p>
    <w:p w:rsidR="00413A17" w:rsidRDefault="000F7106" w14:paraId="0000015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id3 &lt;--&gt;|"RIM {109,458,462}"| id5</w:t>
      </w:r>
    </w:p>
    <w:p w:rsidR="00413A17" w:rsidRDefault="000F7106" w14:paraId="0000016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16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16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Acceptance</w:t>
      </w:r>
    </w:p>
    <w:p w:rsidR="00413A17" w:rsidRDefault="000F7106" w14:paraId="0000016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16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id5 --&gt;|"LIM {434}/RFC"| id6("PA|IM")</w:t>
      </w:r>
    </w:p>
    <w:p w:rsidR="00413A17" w:rsidRDefault="000F7106" w14:paraId="0000016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id6 --&gt;|"RA"| id7("PA|RA")</w:t>
      </w:r>
    </w:p>
    <w:p w:rsidR="00413A17" w:rsidRDefault="000F7106" w14:paraId="0000016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id6 --&gt;|"RA {440}"| id8</w:t>
      </w:r>
    </w:p>
    <w:p w:rsidR="00413A17" w:rsidRDefault="000F7106" w14:paraId="0000016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id6 --&gt;|"RA {439}"| id9("PA|RA")</w:t>
      </w:r>
    </w:p>
    <w:p w:rsidR="00413A17" w:rsidRDefault="000F7106" w14:paraId="0000016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id6 --&gt;|RA| id10("PA|RA")</w:t>
      </w:r>
    </w:p>
    <w:p w:rsidR="00413A17" w:rsidRDefault="000F7106" w14:paraId="0000016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id7 &lt;--&gt;|"RA {440}"| id8</w:t>
      </w:r>
    </w:p>
    <w:p w:rsidR="00413A17" w:rsidRDefault="000F7106" w14:paraId="0000016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id7 &lt;--&gt;|"RA {439}"| id9</w:t>
      </w:r>
    </w:p>
    <w:p w:rsidR="00413A17" w:rsidRDefault="000F7106" w14:paraId="0000016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id8 &lt;--&gt;|"RA {439,440}"| id9</w:t>
      </w:r>
    </w:p>
    <w:p w:rsidR="00413A17" w:rsidRDefault="000F7106" w14:paraId="0000016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id10 --&gt;|RA| id7</w:t>
      </w:r>
    </w:p>
    <w:p w:rsidR="00413A17" w:rsidRDefault="000F7106" w14:paraId="0000016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id10 --&gt;|"RA {440}"| id8("PA|RA")</w:t>
      </w:r>
    </w:p>
    <w:p w:rsidR="00413A17" w:rsidRDefault="000F7106" w14:paraId="0000016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id10 --&gt;|"RA {439}"| id9</w:t>
      </w:r>
    </w:p>
    <w:p w:rsidR="00413A17" w:rsidRDefault="000F7106" w14:paraId="0000016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17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17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Post-processing</w:t>
      </w:r>
    </w:p>
    <w:p w:rsidR="00413A17" w:rsidRDefault="000F7106" w14:paraId="0000017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id8 --&gt;|"LA {442}"| id11</w:t>
      </w:r>
    </w:p>
    <w:p w:rsidR="00413A17" w:rsidRDefault="000F7106" w14:paraId="0000017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id9 --&gt;|"LA {442}"| id11("PA|IM")</w:t>
      </w:r>
    </w:p>
    <w:p w:rsidR="00413A17" w:rsidRDefault="000F7106" w14:paraId="0000017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id11 --&gt;|"RIM {236}"| id12(none)</w:t>
      </w:r>
    </w:p>
    <w:p w:rsidR="00413A17" w:rsidRDefault="000F7106" w14:paraId="0000017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id12 --&gt;|"RIM {155}"| id13(PR)</w:t>
      </w:r>
    </w:p>
    <w:p w:rsidR="00413A17" w:rsidRDefault="000F7106" w14:paraId="0000017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id11 --&gt;|"RIM {460,465}"| id14("PA|IM")</w:t>
      </w:r>
    </w:p>
    <w:p w:rsidR="00413A17" w:rsidRDefault="000F7106" w14:paraId="0000017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id11 --&gt;|"RIM {109}"| id15("PA|IM")</w:t>
      </w:r>
    </w:p>
    <w:p w:rsidR="00413A17" w:rsidRDefault="000F7106" w14:paraId="0000017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id14 &lt;--&gt;|"RIM {109,460,465}"| id15</w:t>
      </w:r>
    </w:p>
    <w:p w:rsidR="00413A17" w:rsidRDefault="000F7106" w14:paraId="0000017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17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17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Final acceptance</w:t>
      </w:r>
    </w:p>
    <w:p w:rsidR="00413A17" w:rsidRDefault="000F7106" w14:paraId="0000017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id14 --&gt;|"LIM {161}/RFC"| id16("PA|IM")</w:t>
      </w:r>
    </w:p>
    <w:p w:rsidR="00413A17" w:rsidRDefault="000F7106" w14:paraId="0000017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id16 --&gt;|RA| id17("PA|RA")</w:t>
      </w:r>
    </w:p>
    <w:p w:rsidR="00413A17" w:rsidRDefault="000F7106" w14:paraId="0000017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id17 --&gt;|"RA {176}"| id18("PA|RA")</w:t>
      </w:r>
    </w:p>
    <w:p w:rsidR="00413A17" w:rsidRDefault="000F7106" w14:paraId="0000017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id17 --&gt;|"RA {182}"| id19("PA|RA")</w:t>
      </w:r>
    </w:p>
    <w:p w:rsidR="00413A17" w:rsidRDefault="000F7106" w14:paraId="0000018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18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18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Allocation</w:t>
      </w:r>
    </w:p>
    <w:p w:rsidR="00413A17" w:rsidRDefault="000F7106" w14:paraId="0000018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id18 --&gt;|"LA {188}"| id20("PA|IM")</w:t>
      </w:r>
    </w:p>
    <w:p w:rsidR="00413A17" w:rsidRDefault="000F7106" w14:paraId="0000018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id9 --&gt;|"LA {442}"| id20</w:t>
      </w:r>
    </w:p>
    <w:p w:rsidR="00413A17" w:rsidRDefault="000F7106" w14:paraId="0000018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18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18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Booked</w:t>
      </w:r>
    </w:p>
    <w:p w:rsidR="00413A17" w:rsidRDefault="000F7106" w14:paraId="0000018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id20 --&gt;|"RIM {209}"| id21("PA|IM")</w:t>
      </w:r>
    </w:p>
    <w:p w:rsidR="00413A17" w:rsidRDefault="000F7106" w14:paraId="0000018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18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18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 fill: #03a82a</w:t>
      </w:r>
    </w:p>
    <w:p w:rsidR="00413A17" w:rsidRDefault="000F7106" w14:paraId="0000018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 fill: #03a82a</w:t>
      </w:r>
    </w:p>
    <w:p w:rsidR="00413A17" w:rsidRDefault="000F7106" w14:paraId="0000018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id3 fill: #fcba03</w:t>
      </w:r>
    </w:p>
    <w:p w:rsidR="00413A17" w:rsidRDefault="000F7106" w14:paraId="0000018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id4 fill: #fc032c</w:t>
      </w:r>
    </w:p>
    <w:p w:rsidR="00413A17" w:rsidRDefault="000F7106" w14:paraId="0000018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id5 fill: #03a82a</w:t>
      </w:r>
    </w:p>
    <w:p w:rsidR="00413A17" w:rsidRDefault="000F7106" w14:paraId="0000019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id6 fill: #03a82a</w:t>
      </w:r>
    </w:p>
    <w:p w:rsidR="00413A17" w:rsidRDefault="000F7106" w14:paraId="0000019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id7 fill: #fcba03</w:t>
      </w:r>
    </w:p>
    <w:p w:rsidR="00413A17" w:rsidRDefault="000F7106" w14:paraId="0000019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id8 fill: #fc032c</w:t>
      </w:r>
    </w:p>
    <w:p w:rsidR="00413A17" w:rsidRDefault="000F7106" w14:paraId="0000019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id9 fill: #03a82a</w:t>
      </w:r>
    </w:p>
    <w:p w:rsidR="00413A17" w:rsidRDefault="000F7106" w14:paraId="0000019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id10 fill: #1887f0</w:t>
      </w:r>
    </w:p>
    <w:p w:rsidR="00413A17" w:rsidRDefault="000F7106" w14:paraId="0000019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id11 fill: #1887f0</w:t>
      </w:r>
    </w:p>
    <w:p w:rsidR="00413A17" w:rsidRDefault="000F7106" w14:paraId="0000019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id13 fill: #fc032c</w:t>
      </w:r>
    </w:p>
    <w:p w:rsidR="00413A17" w:rsidRDefault="000F7106" w14:paraId="0000019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id14 fill: #03a82a</w:t>
      </w:r>
    </w:p>
    <w:p w:rsidR="00413A17" w:rsidRDefault="000F7106" w14:paraId="0000019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id15 fill: #fcba03</w:t>
      </w:r>
    </w:p>
    <w:p w:rsidR="00413A17" w:rsidRDefault="000F7106" w14:paraId="0000019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id16 fill: #03a82a</w:t>
      </w:r>
    </w:p>
    <w:p w:rsidR="00413A17" w:rsidRDefault="000F7106" w14:paraId="0000019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id17 fill: #1887f0</w:t>
      </w:r>
    </w:p>
    <w:p w:rsidR="00413A17" w:rsidRDefault="000F7106" w14:paraId="0000019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id18 fill: #03a82a</w:t>
      </w:r>
    </w:p>
    <w:p w:rsidR="00413A17" w:rsidRDefault="000F7106" w14:paraId="0000019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id19 fill: #fc032c</w:t>
      </w:r>
    </w:p>
    <w:p w:rsidR="00413A17" w:rsidRDefault="000F7106" w14:paraId="0000019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id20 fill: #03a82a</w:t>
      </w:r>
    </w:p>
    <w:p w:rsidR="00413A17" w:rsidRDefault="000F7106" w14:paraId="0000019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id21 fill: #03a82a</w:t>
      </w:r>
    </w:p>
    <w:p w:rsidR="00413A17" w:rsidRDefault="000F7106" w14:paraId="0000019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0F7106" w14:paraId="000001A0" w14:textId="77777777">
      <w:pPr>
        <w:pStyle w:val="Cmsor1"/>
      </w:pPr>
      <w:bookmarkStart w:name="_kt4k0hvmubug" w:colFirst="0" w:colLast="0" w:id="20"/>
      <w:bookmarkEnd w:id="20"/>
      <w:r>
        <w:br w:type="page"/>
      </w:r>
    </w:p>
    <w:p w:rsidR="00413A17" w:rsidRDefault="000F7106" w14:paraId="000001A1" w14:textId="77777777">
      <w:pPr>
        <w:pStyle w:val="Cmsor1"/>
      </w:pPr>
      <w:bookmarkStart w:name="_4g5lntu1no78" w:colFirst="0" w:colLast="0" w:id="21"/>
      <w:bookmarkEnd w:id="21"/>
      <w:r>
        <w:t>AHPR on reference train level</w:t>
      </w:r>
    </w:p>
    <w:p w:rsidR="00413A17" w:rsidRDefault="000F7106" w14:paraId="000001A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1A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flowchart LR</w:t>
      </w:r>
    </w:p>
    <w:p w:rsidR="00413A17" w:rsidRDefault="000F7106" w14:paraId="000001A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id1((Start)) --&gt;|"LA {3}"| id2(Open)</w:t>
      </w:r>
    </w:p>
    <w:p w:rsidR="00413A17" w:rsidRDefault="000F7106" w14:paraId="000001A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id2 --&gt;|"LA {15}"| id3(Harmonisation)</w:t>
      </w:r>
    </w:p>
    <w:p w:rsidR="00413A17" w:rsidRDefault="000F7106" w14:paraId="000001A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id3 --&gt;|"LA {21}"| id2</w:t>
      </w:r>
    </w:p>
    <w:p w:rsidR="00413A17" w:rsidRDefault="000F7106" w14:paraId="000001A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id3 --&gt;|"LA {67}"| id4{PaP}</w:t>
      </w:r>
    </w:p>
    <w:p w:rsidR="00413A17" w:rsidRDefault="000F7106" w14:paraId="000001A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id4 --&gt;|No| id5(Path elaboration)</w:t>
      </w:r>
    </w:p>
    <w:p w:rsidR="00413A17" w:rsidRDefault="000F7106" w14:paraId="000001A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id5 --&gt;|"LA {97}"| id3</w:t>
      </w:r>
    </w:p>
    <w:p w:rsidR="00413A17" w:rsidRDefault="000F7106" w14:paraId="000001A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id4 --&gt;|Yes| id6(Pre-booking)</w:t>
      </w:r>
    </w:p>
    <w:p w:rsidR="00413A17" w:rsidRDefault="000F7106" w14:paraId="000001A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id6 --&gt;|RFC| id5</w:t>
      </w:r>
    </w:p>
    <w:p w:rsidR="00413A17" w:rsidRDefault="000F7106" w14:paraId="000001A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id6 --&gt;|"LA {97}"| id3</w:t>
      </w:r>
    </w:p>
    <w:p w:rsidR="00413A17" w:rsidRDefault="000F7106" w14:paraId="000001A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id5 --&gt;|"LIM {162}/RFC"| id9(Acceptance)</w:t>
      </w:r>
    </w:p>
    <w:p w:rsidR="00413A17" w:rsidRDefault="000F7106" w14:paraId="000001A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id9 --&gt;|"LA {189}"| id10(Allocation)</w:t>
      </w:r>
    </w:p>
    <w:p w:rsidR="00413A17" w:rsidRDefault="000F7106" w14:paraId="000001A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id10 --&gt;|"RIM {210}"| id11(Booked)</w:t>
      </w:r>
    </w:p>
    <w:p w:rsidR="00413A17" w:rsidRDefault="000F7106" w14:paraId="000001B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id3 --&gt;|"LA {143}"| id12(Closed)</w:t>
      </w:r>
    </w:p>
    <w:p w:rsidR="00413A17" w:rsidRDefault="000F7106" w14:paraId="000001B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id9 --&gt;|"LA {201}"| id12</w:t>
      </w:r>
    </w:p>
    <w:p w:rsidR="00413A17" w:rsidRDefault="000F7106" w14:paraId="000001B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id9 --&gt;|"LA {259}"| id5</w:t>
      </w:r>
    </w:p>
    <w:p w:rsidR="00413A17" w:rsidRDefault="000F7106" w14:paraId="000001B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id12 --&gt; id13((End))</w:t>
      </w:r>
    </w:p>
    <w:p w:rsidR="00413A17" w:rsidRDefault="000F7106" w14:paraId="000001B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id11 --&gt; id13</w:t>
      </w:r>
    </w:p>
    <w:p w:rsidR="00413A17" w:rsidRDefault="000F7106" w14:paraId="000001B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0F7106" w14:paraId="000001B6" w14:textId="77777777">
      <w:pPr>
        <w:pStyle w:val="Cmsor1"/>
      </w:pPr>
      <w:bookmarkStart w:name="_1hbkn2q84jba" w:colFirst="0" w:colLast="0" w:id="22"/>
      <w:bookmarkEnd w:id="22"/>
      <w:r>
        <w:br w:type="page"/>
      </w:r>
    </w:p>
    <w:p w:rsidR="00413A17" w:rsidRDefault="000F7106" w14:paraId="000001B7" w14:textId="77777777">
      <w:pPr>
        <w:pStyle w:val="Cmsor1"/>
      </w:pPr>
      <w:bookmarkStart w:name="_wbxh98u6wkti" w:colFirst="0" w:colLast="0" w:id="23"/>
      <w:bookmarkEnd w:id="23"/>
      <w:r>
        <w:t>AHPR on request level</w:t>
      </w:r>
    </w:p>
    <w:p w:rsidR="00413A17" w:rsidRDefault="000F7106" w14:paraId="000001B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1B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flowchart LR</w:t>
      </w:r>
    </w:p>
    <w:p w:rsidR="00413A17" w:rsidRDefault="000F7106" w14:paraId="000001B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Open</w:t>
      </w:r>
    </w:p>
    <w:p w:rsidR="00413A17" w:rsidRDefault="000F7106" w14:paraId="000001B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1B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id1(none)</w:t>
      </w:r>
    </w:p>
    <w:p w:rsidR="00413A17" w:rsidRDefault="000F7106" w14:paraId="000001B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1B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1B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Harmonisation</w:t>
      </w:r>
    </w:p>
    <w:p w:rsidR="00413A17" w:rsidRDefault="000F7106" w14:paraId="000001C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1C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 &lt;--&gt;|"LA {15, 121}"| id2(PR)</w:t>
      </w:r>
    </w:p>
    <w:p w:rsidR="00413A17" w:rsidRDefault="000F7106" w14:paraId="000001C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id2 --&gt;|"RA {27}"| id3(PR)</w:t>
      </w:r>
    </w:p>
    <w:p w:rsidR="00413A17" w:rsidRDefault="000F7106" w14:paraId="000001C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id2 --&gt;|"RA {57}"| id4(PR)</w:t>
      </w:r>
    </w:p>
    <w:p w:rsidR="00413A17" w:rsidRDefault="000F7106" w14:paraId="000001C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id2 --&gt;|"RA {47,37}"| id5(PR)</w:t>
      </w:r>
    </w:p>
    <w:p w:rsidR="00413A17" w:rsidRDefault="000F7106" w14:paraId="000001C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id3 --&gt;|"LA {21}"| id1</w:t>
      </w:r>
    </w:p>
    <w:p w:rsidR="00413A17" w:rsidRDefault="000F7106" w14:paraId="000001C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id3 &lt;--&gt;|"RA {57}"| id4</w:t>
      </w:r>
    </w:p>
    <w:p w:rsidR="00413A17" w:rsidRDefault="000F7106" w14:paraId="000001C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id4 &lt;--&gt;|"RA {57,47,37}"| id5</w:t>
      </w:r>
    </w:p>
    <w:p w:rsidR="00413A17" w:rsidRDefault="000F7106" w14:paraId="000001C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id3 &lt;--&gt;|"RA {27,47,37}"| id5</w:t>
      </w:r>
    </w:p>
    <w:p w:rsidR="00413A17" w:rsidRDefault="000F7106" w14:paraId="000001C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id4 --&gt;|"LA {21}"| id1</w:t>
      </w:r>
    </w:p>
    <w:p w:rsidR="00413A17" w:rsidRDefault="000F7106" w14:paraId="000001C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id5 --&gt;|"LA {21}"| id1</w:t>
      </w:r>
    </w:p>
    <w:p w:rsidR="00413A17" w:rsidRDefault="000F7106" w14:paraId="000001C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1C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1C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Pre-booking</w:t>
      </w:r>
    </w:p>
    <w:p w:rsidR="00413A17" w:rsidRDefault="000F7106" w14:paraId="000001C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1C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id5 --&gt;|"LA {67}"| id7(PR)</w:t>
      </w:r>
    </w:p>
    <w:p w:rsidR="00413A17" w:rsidRDefault="000F7106" w14:paraId="000001D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id7 --&gt;|"LA {97}/RFC"| id2</w:t>
      </w:r>
    </w:p>
    <w:p w:rsidR="00413A17" w:rsidRDefault="000F7106" w14:paraId="000001D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1D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1D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Path elaboration</w:t>
      </w:r>
    </w:p>
    <w:p w:rsidR="00413A17" w:rsidRDefault="000F7106" w14:paraId="000001D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1D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id5 --&gt;|"LA {67}"| id8(PR)</w:t>
      </w:r>
    </w:p>
    <w:p w:rsidR="00413A17" w:rsidRDefault="000F7106" w14:paraId="000001D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id7 --&gt; id8</w:t>
      </w:r>
    </w:p>
    <w:p w:rsidR="00413A17" w:rsidRDefault="000F7106" w14:paraId="000001D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id8 --&gt;|"LA {97}/LIM {326}"| id2</w:t>
      </w:r>
    </w:p>
    <w:p w:rsidR="00413A17" w:rsidRDefault="000F7106" w14:paraId="000001D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1D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1D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id2 fill: #1887f0</w:t>
      </w:r>
    </w:p>
    <w:p w:rsidR="00413A17" w:rsidRDefault="000F7106" w14:paraId="000001D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id3 fill: #fcba03</w:t>
      </w:r>
    </w:p>
    <w:p w:rsidR="00413A17" w:rsidRDefault="000F7106" w14:paraId="000001D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id4 fill: #fc032c</w:t>
      </w:r>
    </w:p>
    <w:p w:rsidR="00413A17" w:rsidRDefault="000F7106" w14:paraId="000001D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id5 fill: #03a82a</w:t>
      </w:r>
    </w:p>
    <w:p w:rsidR="00413A17" w:rsidRDefault="000F7106" w14:paraId="000001D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id7 fill: #03a82a</w:t>
      </w:r>
    </w:p>
    <w:p w:rsidR="00413A17" w:rsidRDefault="000F7106" w14:paraId="000001D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id8 fill: #03a82a</w:t>
      </w:r>
    </w:p>
    <w:p w:rsidR="00413A17" w:rsidRDefault="000F7106" w14:paraId="000001E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413A17" w14:paraId="000001E1" w14:textId="77777777"/>
    <w:p w:rsidR="00413A17" w:rsidRDefault="000F7106" w14:paraId="000001E2" w14:textId="77777777">
      <w:pPr>
        <w:pStyle w:val="Cmsor1"/>
      </w:pPr>
      <w:bookmarkStart w:name="_r558i1qp627h" w:colFirst="0" w:colLast="0" w:id="24"/>
      <w:bookmarkEnd w:id="24"/>
      <w:r>
        <w:t>AHPR on offer level</w:t>
      </w:r>
    </w:p>
    <w:p w:rsidR="00413A17" w:rsidRDefault="000F7106" w14:paraId="000001E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1E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flowchart LR</w:t>
      </w:r>
    </w:p>
    <w:p w:rsidR="00413A17" w:rsidRDefault="000F7106" w14:paraId="000001E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Path elaboration</w:t>
      </w:r>
    </w:p>
    <w:p w:rsidR="00413A17" w:rsidRDefault="000F7106" w14:paraId="000001E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1E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id1(PR)</w:t>
      </w:r>
    </w:p>
    <w:p w:rsidR="00413A17" w:rsidRDefault="000F7106" w14:paraId="000001E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id2(none)</w:t>
      </w:r>
    </w:p>
    <w:p w:rsidR="00413A17" w:rsidRDefault="000F7106" w14:paraId="000001E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id2 --&gt;|"RIM {110}"| id3(PA)</w:t>
      </w:r>
    </w:p>
    <w:p w:rsidR="00413A17" w:rsidRDefault="000F7106" w14:paraId="000001E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id3 &lt;-.-&gt;|linked| id1</w:t>
      </w:r>
    </w:p>
    <w:p w:rsidR="00413A17" w:rsidRDefault="000F7106" w14:paraId="000001E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id2 --&gt;|"RIM {262}"| id4(PR)</w:t>
      </w:r>
    </w:p>
    <w:p w:rsidR="00413A17" w:rsidRDefault="000F7106" w14:paraId="000001E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id2 --&gt;|"RIM {261}"| id5(PA)</w:t>
      </w:r>
    </w:p>
    <w:p w:rsidR="00413A17" w:rsidRDefault="000F7106" w14:paraId="000001E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&lt;-.-&gt;|linked| id1</w:t>
      </w:r>
    </w:p>
    <w:p w:rsidR="00413A17" w:rsidRDefault="000F7106" w14:paraId="000001E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id3 &lt;--&gt;|"RIM {110,260}"| id5</w:t>
      </w:r>
    </w:p>
    <w:p w:rsidR="00413A17" w:rsidRDefault="000F7106" w14:paraId="000001E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id22(PA) --&gt;|"RIM {249}"| id2</w:t>
      </w:r>
    </w:p>
    <w:p w:rsidR="00413A17" w:rsidRDefault="000F7106" w14:paraId="000001F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id22(PA) --&gt;|"RIM {260}"| id5</w:t>
      </w:r>
    </w:p>
    <w:p w:rsidR="00413A17" w:rsidRDefault="000F7106" w14:paraId="000001F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id22(PA) --&gt;|"RIM {110}"| id3</w:t>
      </w:r>
    </w:p>
    <w:p w:rsidR="00413A17" w:rsidRDefault="000F7106" w14:paraId="000001F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1F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1F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Acceptance</w:t>
      </w:r>
    </w:p>
    <w:p w:rsidR="00413A17" w:rsidRDefault="000F7106" w14:paraId="000001F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1F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id5 --&gt;|"LIM {162}/RFC"| id6("PA|IM")</w:t>
      </w:r>
    </w:p>
    <w:p w:rsidR="00413A17" w:rsidRDefault="000F7106" w14:paraId="000001F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id6 --&gt;|RA| id7("PA|RA")</w:t>
      </w:r>
    </w:p>
    <w:p w:rsidR="00413A17" w:rsidRDefault="000F7106" w14:paraId="000001F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id6 --&gt;|"RA {183}"| id8("PA|RA")</w:t>
      </w:r>
    </w:p>
    <w:p w:rsidR="00413A17" w:rsidRDefault="000F7106" w14:paraId="000001F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id6 --&gt;|"RA {177}"| id9("PA|RA")</w:t>
      </w:r>
    </w:p>
    <w:p w:rsidR="00413A17" w:rsidRDefault="000F7106" w14:paraId="000001F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id6 --&gt;|RA| id10("PA|RA")</w:t>
      </w:r>
    </w:p>
    <w:p w:rsidR="00413A17" w:rsidRDefault="000F7106" w14:paraId="000001F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id7 &lt;--&gt;|"RA {183}"| id8</w:t>
      </w:r>
    </w:p>
    <w:p w:rsidR="00413A17" w:rsidRDefault="000F7106" w14:paraId="000001F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id7 &lt;--&gt;|"RA {177}"| id9</w:t>
      </w:r>
    </w:p>
    <w:p w:rsidR="00413A17" w:rsidRDefault="000F7106" w14:paraId="000001F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id8 &lt;--&gt;|"RA {177,183}"| id9</w:t>
      </w:r>
    </w:p>
    <w:p w:rsidR="00413A17" w:rsidRDefault="000F7106" w14:paraId="000001F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id10 --&gt;|RA| id7</w:t>
      </w:r>
    </w:p>
    <w:p w:rsidR="00413A17" w:rsidRDefault="000F7106" w14:paraId="000001F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id10 --&gt;|"RA {183}"| id8</w:t>
      </w:r>
    </w:p>
    <w:p w:rsidR="00413A17" w:rsidRDefault="000F7106" w14:paraId="0000020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id10 --&gt;|"RA {177}"| id9</w:t>
      </w:r>
    </w:p>
    <w:p w:rsidR="00413A17" w:rsidRDefault="000F7106" w14:paraId="0000020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id8 --&gt;|"LA {259}"| id22</w:t>
      </w:r>
    </w:p>
    <w:p w:rsidR="00413A17" w:rsidRDefault="000F7106" w14:paraId="0000020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20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20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Allocation</w:t>
      </w:r>
    </w:p>
    <w:p w:rsidR="00413A17" w:rsidRDefault="000F7106" w14:paraId="0000020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id9 --&gt;|"LA {189}"| id20("PA|IM")</w:t>
      </w:r>
    </w:p>
    <w:p w:rsidR="00413A17" w:rsidRDefault="000F7106" w14:paraId="0000020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20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20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Booked</w:t>
      </w:r>
    </w:p>
    <w:p w:rsidR="00413A17" w:rsidRDefault="000F7106" w14:paraId="0000020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id20 --&gt;|"RIM {210}"| id21("PA|IM")</w:t>
      </w:r>
    </w:p>
    <w:p w:rsidR="00413A17" w:rsidRDefault="000F7106" w14:paraId="0000020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20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20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Closed</w:t>
      </w:r>
    </w:p>
    <w:p w:rsidR="00413A17" w:rsidRDefault="000F7106" w14:paraId="0000020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id8 --&gt;|"LA {209}"| id23(PA)</w:t>
      </w:r>
    </w:p>
    <w:p w:rsidR="00413A17" w:rsidRDefault="000F7106" w14:paraId="0000020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20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21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 fill: #03a82a</w:t>
      </w:r>
    </w:p>
    <w:p w:rsidR="00413A17" w:rsidRDefault="000F7106" w14:paraId="0000021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 fill: #03a82a</w:t>
      </w:r>
    </w:p>
    <w:p w:rsidR="00413A17" w:rsidRDefault="000F7106" w14:paraId="0000021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id3 fill: #fcba03</w:t>
      </w:r>
    </w:p>
    <w:p w:rsidR="00413A17" w:rsidRDefault="000F7106" w14:paraId="0000021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id4 fill: #fc032c</w:t>
      </w:r>
    </w:p>
    <w:p w:rsidR="00413A17" w:rsidRDefault="000F7106" w14:paraId="0000021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id5 fill: #03a82a</w:t>
      </w:r>
    </w:p>
    <w:p w:rsidR="00413A17" w:rsidRDefault="000F7106" w14:paraId="0000021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id6 fill: #03a82a</w:t>
      </w:r>
    </w:p>
    <w:p w:rsidR="00413A17" w:rsidRDefault="000F7106" w14:paraId="0000021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id7 fill: #fcba03</w:t>
      </w:r>
    </w:p>
    <w:p w:rsidR="00413A17" w:rsidRDefault="000F7106" w14:paraId="0000021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id8 fill: #fc032c</w:t>
      </w:r>
    </w:p>
    <w:p w:rsidR="00413A17" w:rsidRDefault="000F7106" w14:paraId="0000021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id9 fill: #03a82a</w:t>
      </w:r>
    </w:p>
    <w:p w:rsidR="00413A17" w:rsidRDefault="000F7106" w14:paraId="0000021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id10 fill: #1887f0</w:t>
      </w:r>
    </w:p>
    <w:p w:rsidR="00413A17" w:rsidRDefault="000F7106" w14:paraId="0000021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id20 fill: #03a82a</w:t>
      </w:r>
    </w:p>
    <w:p w:rsidR="00413A17" w:rsidRDefault="000F7106" w14:paraId="0000021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id21 fill: #03a82a</w:t>
      </w:r>
    </w:p>
    <w:p w:rsidR="00413A17" w:rsidRDefault="000F7106" w14:paraId="0000021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id22 fill: #1887f0</w:t>
      </w:r>
    </w:p>
    <w:p w:rsidR="00413A17" w:rsidRDefault="000F7106" w14:paraId="0000021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id23 fill: #fc032c</w:t>
      </w:r>
    </w:p>
    <w:p w:rsidR="00413A17" w:rsidRDefault="000F7106" w14:paraId="0000021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0F7106" w14:paraId="0000021F" w14:textId="77777777">
      <w:pPr>
        <w:pStyle w:val="Cmsor1"/>
      </w:pPr>
      <w:bookmarkStart w:name="_j07zysqyugwg" w:colFirst="0" w:colLast="0" w:id="25"/>
      <w:bookmarkEnd w:id="25"/>
      <w:r>
        <w:br w:type="page"/>
      </w:r>
    </w:p>
    <w:p w:rsidR="00413A17" w:rsidRDefault="000F7106" w14:paraId="00000220" w14:textId="77777777">
      <w:pPr>
        <w:pStyle w:val="Cmsor1"/>
      </w:pPr>
      <w:bookmarkStart w:name="_c0l2rvh80hqp" w:colFirst="0" w:colLast="0" w:id="26"/>
      <w:bookmarkEnd w:id="26"/>
      <w:r>
        <w:t>FS on reference train level</w:t>
      </w:r>
    </w:p>
    <w:p w:rsidR="00413A17" w:rsidRDefault="000F7106" w14:paraId="0000022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22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flowchart LR</w:t>
      </w:r>
    </w:p>
    <w:p w:rsidR="00413A17" w:rsidRDefault="000F7106" w14:paraId="0000022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id1(Harmonisation) &lt;--&gt;|"LA {263,98}"| id2(Harmonisation conference)</w:t>
      </w:r>
    </w:p>
    <w:p w:rsidR="00413A17" w:rsidRDefault="000F7106" w14:paraId="0000022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id2 --&gt;|"LA {68}"| id3(Feasibility study elaboration)</w:t>
      </w:r>
    </w:p>
    <w:p w:rsidR="00413A17" w:rsidRDefault="000F7106" w14:paraId="0000022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id3 --&gt;|"LA {98}"| id1</w:t>
      </w:r>
    </w:p>
    <w:p w:rsidR="00413A17" w:rsidRDefault="000F7106" w14:paraId="0000022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id3 --&gt;|"LIM {285}"| id4(Feasibility study elaboration conference)</w:t>
      </w:r>
    </w:p>
    <w:p w:rsidR="00413A17" w:rsidRDefault="000F7106" w14:paraId="0000022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id4 --&gt;|"LIM {294}"| id3</w:t>
      </w:r>
    </w:p>
    <w:p w:rsidR="00413A17" w:rsidRDefault="000F7106" w14:paraId="0000022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id4 --&gt;|"LA {98}"| id1</w:t>
      </w:r>
    </w:p>
    <w:p w:rsidR="00413A17" w:rsidRDefault="000F7106" w14:paraId="0000022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id3 --&gt;|"LIM {290}"| id5(Feasibility study result)</w:t>
      </w:r>
    </w:p>
    <w:p w:rsidR="00413A17" w:rsidRDefault="000F7106" w14:paraId="0000022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id5 --&gt;|"LIM {294}"| id3</w:t>
      </w:r>
    </w:p>
    <w:p w:rsidR="00413A17" w:rsidRDefault="000F7106" w14:paraId="0000022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id5 --&gt;|"LA {308}"| id1</w:t>
      </w:r>
    </w:p>
    <w:p w:rsidR="00413A17" w:rsidRDefault="000F7106" w14:paraId="0000022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0F7106" w14:paraId="0000022D" w14:textId="77777777">
      <w:pPr>
        <w:pStyle w:val="Cmsor1"/>
      </w:pPr>
      <w:bookmarkStart w:name="_g08mlt54xfe" w:colFirst="0" w:colLast="0" w:id="27"/>
      <w:bookmarkEnd w:id="27"/>
      <w:r>
        <w:br w:type="page"/>
      </w:r>
    </w:p>
    <w:p w:rsidR="00413A17" w:rsidRDefault="000F7106" w14:paraId="0000022E" w14:textId="77777777">
      <w:pPr>
        <w:pStyle w:val="Cmsor1"/>
      </w:pPr>
      <w:bookmarkStart w:name="_t4cyhnr3kkr5" w:colFirst="0" w:colLast="0" w:id="28"/>
      <w:bookmarkEnd w:id="28"/>
      <w:r>
        <w:t>FS on request level</w:t>
      </w:r>
    </w:p>
    <w:p w:rsidR="00413A17" w:rsidRDefault="000F7106" w14:paraId="0000022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23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flowchart LR</w:t>
      </w:r>
    </w:p>
    <w:p w:rsidR="00413A17" w:rsidRDefault="00413A17" w14:paraId="0000023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23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Harmonisation</w:t>
      </w:r>
    </w:p>
    <w:p w:rsidR="00413A17" w:rsidRDefault="000F7106" w14:paraId="0000023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23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id5(PR)</w:t>
      </w:r>
    </w:p>
    <w:p w:rsidR="00413A17" w:rsidRDefault="000F7106" w14:paraId="0000023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id6(PR)</w:t>
      </w:r>
    </w:p>
    <w:p w:rsidR="00413A17" w:rsidRDefault="000F7106" w14:paraId="0000023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id7(PR)</w:t>
      </w:r>
    </w:p>
    <w:p w:rsidR="00413A17" w:rsidRDefault="000F7106" w14:paraId="0000023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id8(PR)</w:t>
      </w:r>
    </w:p>
    <w:p w:rsidR="00413A17" w:rsidRDefault="000F7106" w14:paraId="0000023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23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23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Harmonisation conference</w:t>
      </w:r>
    </w:p>
    <w:p w:rsidR="00413A17" w:rsidRDefault="000F7106" w14:paraId="0000023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23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&lt;--&gt;|"LA {263,98}"| id9(PR)</w:t>
      </w:r>
    </w:p>
    <w:p w:rsidR="00413A17" w:rsidRDefault="000F7106" w14:paraId="0000023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id6 --&gt;|"LA {263}"| id9(PR)</w:t>
      </w:r>
    </w:p>
    <w:p w:rsidR="00413A17" w:rsidRDefault="000F7106" w14:paraId="0000023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id7 --&gt;|"LA {263}"| id9(PR)</w:t>
      </w:r>
    </w:p>
    <w:p w:rsidR="00413A17" w:rsidRDefault="000F7106" w14:paraId="0000023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id8 --&gt;|"LA {263}"| id9(PR)</w:t>
      </w:r>
    </w:p>
    <w:p w:rsidR="00413A17" w:rsidRDefault="000F7106" w14:paraId="0000024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id9 --&gt;|"RA {58}"| id10(PR)</w:t>
      </w:r>
    </w:p>
    <w:p w:rsidR="00413A17" w:rsidRDefault="000F7106" w14:paraId="0000024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id9 --&gt;|"RA {48}"| id11(PR)</w:t>
      </w:r>
    </w:p>
    <w:p w:rsidR="00413A17" w:rsidRDefault="000F7106" w14:paraId="0000024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id9 --&gt;|"RA {28}"| id12(PR)</w:t>
      </w:r>
    </w:p>
    <w:p w:rsidR="00413A17" w:rsidRDefault="000F7106" w14:paraId="0000024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id12 --&gt;|"LA {98}"| id5</w:t>
      </w:r>
    </w:p>
    <w:p w:rsidR="00413A17" w:rsidRDefault="000F7106" w14:paraId="0000024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id11 --&gt;|"LA {98}"| id5</w:t>
      </w:r>
    </w:p>
    <w:p w:rsidR="00413A17" w:rsidRDefault="000F7106" w14:paraId="0000024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id10 --&gt;|"LA {98}"| id5</w:t>
      </w:r>
    </w:p>
    <w:p w:rsidR="00413A17" w:rsidRDefault="000F7106" w14:paraId="0000024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id12 &lt;--&gt;|"RA {28,48}"| id11</w:t>
      </w:r>
    </w:p>
    <w:p w:rsidR="00413A17" w:rsidRDefault="000F7106" w14:paraId="0000024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id12 &lt;--&gt;|"RA {28,58}"| id10</w:t>
      </w:r>
    </w:p>
    <w:p w:rsidR="00413A17" w:rsidRDefault="000F7106" w14:paraId="0000024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id10 &lt;--&gt;|"RA {48,58}"| id11</w:t>
      </w:r>
    </w:p>
    <w:p w:rsidR="00413A17" w:rsidRDefault="000F7106" w14:paraId="0000024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24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24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Feasibility study  elaboration</w:t>
      </w:r>
    </w:p>
    <w:p w:rsidR="00413A17" w:rsidRDefault="000F7106" w14:paraId="0000024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24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id11 --&gt;|"LA {68}"| id16(PR)</w:t>
      </w:r>
    </w:p>
    <w:p w:rsidR="00413A17" w:rsidRDefault="000F7106" w14:paraId="0000024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id16 --&gt;|"LA {98}"| id5</w:t>
      </w:r>
    </w:p>
    <w:p w:rsidR="00413A17" w:rsidRDefault="000F7106" w14:paraId="0000024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25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25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Feasibility elaboration  conference</w:t>
      </w:r>
    </w:p>
    <w:p w:rsidR="00413A17" w:rsidRDefault="000F7106" w14:paraId="0000025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25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id16 &lt;--&gt;|"LIM {285,294}"| id17(PR)</w:t>
      </w:r>
    </w:p>
    <w:p w:rsidR="00413A17" w:rsidRDefault="000F7106" w14:paraId="0000025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id17 --&gt;|"LA {98}"| id5</w:t>
      </w:r>
    </w:p>
    <w:p w:rsidR="00413A17" w:rsidRDefault="000F7106" w14:paraId="0000025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25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25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Feasibility study  result</w:t>
      </w:r>
    </w:p>
    <w:p w:rsidR="00413A17" w:rsidRDefault="000F7106" w14:paraId="0000025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25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id16 &lt;--&gt;|"LIM {290,294}"| id18(PR)</w:t>
      </w:r>
    </w:p>
    <w:p w:rsidR="00413A17" w:rsidRDefault="000F7106" w14:paraId="0000025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id18 --&gt;|"LA {308}"| id5</w:t>
      </w:r>
    </w:p>
    <w:p w:rsidR="00413A17" w:rsidRDefault="000F7106" w14:paraId="0000025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25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413A17" w14:paraId="0000025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25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id5 fill: #1887f0</w:t>
      </w:r>
    </w:p>
    <w:p w:rsidR="00413A17" w:rsidRDefault="000F7106" w14:paraId="0000025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id6 fill: #fcba03</w:t>
      </w:r>
    </w:p>
    <w:p w:rsidR="00413A17" w:rsidRDefault="000F7106" w14:paraId="0000026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id7 fill: #fc032c</w:t>
      </w:r>
    </w:p>
    <w:p w:rsidR="00413A17" w:rsidRDefault="000F7106" w14:paraId="0000026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id8 fill: #03a82a</w:t>
      </w:r>
    </w:p>
    <w:p w:rsidR="00413A17" w:rsidRDefault="000F7106" w14:paraId="0000026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id9 fill: #1887f0</w:t>
      </w:r>
    </w:p>
    <w:p w:rsidR="00413A17" w:rsidRDefault="000F7106" w14:paraId="0000026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id10 fill: #fc032c</w:t>
      </w:r>
    </w:p>
    <w:p w:rsidR="00413A17" w:rsidRDefault="000F7106" w14:paraId="0000026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id11 fill: #03a82a</w:t>
      </w:r>
    </w:p>
    <w:p w:rsidR="00413A17" w:rsidRDefault="000F7106" w14:paraId="0000026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id12 fill: #fcba03</w:t>
      </w:r>
    </w:p>
    <w:p w:rsidR="00413A17" w:rsidRDefault="000F7106" w14:paraId="0000026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id16 fill: #03a82a</w:t>
      </w:r>
    </w:p>
    <w:p w:rsidR="00413A17" w:rsidRDefault="000F7106" w14:paraId="0000026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id17 fill: #03a82a</w:t>
      </w:r>
    </w:p>
    <w:p w:rsidR="00413A17" w:rsidRDefault="000F7106" w14:paraId="0000026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id18 fill: #03a82a</w:t>
      </w:r>
    </w:p>
    <w:p w:rsidR="00413A17" w:rsidRDefault="000F7106" w14:paraId="0000026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413A17" w14:paraId="0000026A" w14:textId="77777777"/>
    <w:p w:rsidR="00413A17" w:rsidRDefault="000F7106" w14:paraId="0000026B" w14:textId="77777777">
      <w:pPr>
        <w:pStyle w:val="Cmsor1"/>
      </w:pPr>
      <w:bookmarkStart w:name="_iagz3uc1aceb" w:colFirst="0" w:colLast="0" w:id="29"/>
      <w:bookmarkEnd w:id="29"/>
      <w:r>
        <w:br w:type="page"/>
      </w:r>
    </w:p>
    <w:p w:rsidR="00413A17" w:rsidRDefault="000F7106" w14:paraId="0000026C" w14:textId="77777777">
      <w:pPr>
        <w:pStyle w:val="Cmsor1"/>
      </w:pPr>
      <w:bookmarkStart w:name="_cxfnc8f106nn" w:colFirst="0" w:colLast="0" w:id="30"/>
      <w:bookmarkEnd w:id="30"/>
      <w:r>
        <w:t>FS on offer level</w:t>
      </w:r>
    </w:p>
    <w:p w:rsidR="00413A17" w:rsidRDefault="000F7106" w14:paraId="0000026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26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flowchart LR</w:t>
      </w:r>
    </w:p>
    <w:p w:rsidR="00413A17" w:rsidRDefault="00413A17" w14:paraId="0000026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27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Harmonisation conference</w:t>
      </w:r>
    </w:p>
    <w:p w:rsidR="00413A17" w:rsidRDefault="000F7106" w14:paraId="0000027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27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id5(none) --&gt;|"RIM {111}"| id6(PA)</w:t>
      </w:r>
    </w:p>
    <w:p w:rsidR="00413A17" w:rsidRDefault="000F7106" w14:paraId="0000027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id5(none) --&gt;|"RIM {267,279}"| id8(PA)</w:t>
      </w:r>
    </w:p>
    <w:p w:rsidR="00413A17" w:rsidRDefault="000F7106" w14:paraId="0000027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id9(PA) --&gt;|"RIM {111}"| id6</w:t>
      </w:r>
    </w:p>
    <w:p w:rsidR="00413A17" w:rsidRDefault="000F7106" w14:paraId="0000027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id9 --&gt;|"RIM {279}"| id8</w:t>
      </w:r>
    </w:p>
    <w:p w:rsidR="00413A17" w:rsidRDefault="000F7106" w14:paraId="0000027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id6 &lt;--&gt;|"RIM {111,279}"| id8</w:t>
      </w:r>
    </w:p>
    <w:p w:rsidR="00413A17" w:rsidRDefault="000F7106" w14:paraId="0000027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id9 --&gt;|"RIM {238}"| id5</w:t>
      </w:r>
    </w:p>
    <w:p w:rsidR="00413A17" w:rsidRDefault="000F7106" w14:paraId="0000027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27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27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Feasibility study  elaboration</w:t>
      </w:r>
    </w:p>
    <w:p w:rsidR="00413A17" w:rsidRDefault="000F7106" w14:paraId="0000027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27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id8 --&gt;|"LA {69}"| id10(PA)</w:t>
      </w:r>
    </w:p>
    <w:p w:rsidR="00413A17" w:rsidRDefault="000F7106" w14:paraId="0000027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id10 --&gt;|"LIM"| id9</w:t>
      </w:r>
    </w:p>
    <w:p w:rsidR="00413A17" w:rsidRDefault="000F7106" w14:paraId="0000027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id10 --&gt;|"RIM {111}"| id11(PA)</w:t>
      </w:r>
    </w:p>
    <w:p w:rsidR="00413A17" w:rsidRDefault="000F7106" w14:paraId="0000027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id10 --&gt;|"RIM {279}"| id12(PA)</w:t>
      </w:r>
    </w:p>
    <w:p w:rsidR="00413A17" w:rsidRDefault="000F7106" w14:paraId="0000028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id11 &lt;--&gt;|"RIM {111,279}"| id12</w:t>
      </w:r>
    </w:p>
    <w:p w:rsidR="00413A17" w:rsidRDefault="000F7106" w14:paraId="0000028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id5 --&gt;|"LA {68}"| id13(none)</w:t>
      </w:r>
    </w:p>
    <w:p w:rsidR="00413A17" w:rsidRDefault="000F7106" w14:paraId="0000028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id13 --&gt;|"RIM {299}"| id14(PR)</w:t>
      </w:r>
    </w:p>
    <w:p w:rsidR="00413A17" w:rsidRDefault="000F7106" w14:paraId="0000028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id10 --&gt;|"RIM {238}"| id13</w:t>
      </w:r>
    </w:p>
    <w:p w:rsidR="00413A17" w:rsidRDefault="000F7106" w14:paraId="0000028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id13 &lt;--&gt;|"RIM {111,238}"| id11</w:t>
      </w:r>
    </w:p>
    <w:p w:rsidR="00413A17" w:rsidRDefault="000F7106" w14:paraId="0000028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id13 &lt;--&gt;|"RIM {238,267}"| id12</w:t>
      </w:r>
    </w:p>
    <w:p w:rsidR="00413A17" w:rsidRDefault="000F7106" w14:paraId="0000028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28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28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Feasibility elaboration  conference</w:t>
      </w:r>
    </w:p>
    <w:p w:rsidR="00413A17" w:rsidRDefault="000F7106" w14:paraId="0000028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28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id12 --&gt;|"LIM {285}"| id16(PA)</w:t>
      </w:r>
    </w:p>
    <w:p w:rsidR="00413A17" w:rsidRDefault="000F7106" w14:paraId="0000028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id16 --&gt;|"RIM {238}"| id17(none)</w:t>
      </w:r>
    </w:p>
    <w:p w:rsidR="00413A17" w:rsidRDefault="000F7106" w14:paraId="0000028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id17 --&gt;|"RIM {299}"| id18(PR)</w:t>
      </w:r>
    </w:p>
    <w:p w:rsidR="00413A17" w:rsidRDefault="000F7106" w14:paraId="0000028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id16 --&gt;|"RIM {111}"| id19(PA)</w:t>
      </w:r>
    </w:p>
    <w:p w:rsidR="00413A17" w:rsidRDefault="000F7106" w14:paraId="0000028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id16 --&gt;|"RIM {279}"| id20(PA)</w:t>
      </w:r>
    </w:p>
    <w:p w:rsidR="00413A17" w:rsidRDefault="000F7106" w14:paraId="0000028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id17 &lt;--&gt;|"RIM {111,238}"| id19</w:t>
      </w:r>
    </w:p>
    <w:p w:rsidR="00413A17" w:rsidRDefault="000F7106" w14:paraId="0000029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id17 &lt;--&gt;|"RIM {238,267}"| id20</w:t>
      </w:r>
    </w:p>
    <w:p w:rsidR="00413A17" w:rsidRDefault="000F7106" w14:paraId="0000029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id19 &lt;--&gt;|"RIM {111,279}"| id20</w:t>
      </w:r>
    </w:p>
    <w:p w:rsidR="00413A17" w:rsidRDefault="000F7106" w14:paraId="0000029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id20 --&gt;|"LIM {294}"| id10</w:t>
      </w:r>
    </w:p>
    <w:p w:rsidR="00413A17" w:rsidRDefault="000F7106" w14:paraId="0000029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id19 --&gt;|"LIM {294}"| id10</w:t>
      </w:r>
    </w:p>
    <w:p w:rsidR="00413A17" w:rsidRDefault="000F7106" w14:paraId="0000029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id16 --&gt;|"LIM {294}"| id10</w:t>
      </w:r>
    </w:p>
    <w:p w:rsidR="00413A17" w:rsidRDefault="000F7106" w14:paraId="0000029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id17 &lt;--&gt;|"LIM {285,294}"| id13</w:t>
      </w:r>
    </w:p>
    <w:p w:rsidR="00413A17" w:rsidRDefault="000F7106" w14:paraId="0000029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29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29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Feasibility study  result</w:t>
      </w:r>
    </w:p>
    <w:p w:rsidR="00413A17" w:rsidRDefault="000F7106" w14:paraId="0000029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29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id12 &lt;--&gt;|"LIM {290,294}"| id15(PA)</w:t>
      </w:r>
    </w:p>
    <w:p w:rsidR="00413A17" w:rsidRDefault="000F7106" w14:paraId="0000029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29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29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Harmonisation</w:t>
      </w:r>
    </w:p>
    <w:p w:rsidR="00413A17" w:rsidRDefault="000F7106" w14:paraId="0000029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29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id15 --&gt;|"LA {308}"| id21(PA)</w:t>
      </w:r>
    </w:p>
    <w:p w:rsidR="00413A17" w:rsidRDefault="000F7106" w14:paraId="000002A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2A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2A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id6 fill: #fcba03</w:t>
      </w:r>
    </w:p>
    <w:p w:rsidR="00413A17" w:rsidRDefault="000F7106" w14:paraId="000002A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id8 fill: #03a82a</w:t>
      </w:r>
    </w:p>
    <w:p w:rsidR="00413A17" w:rsidRDefault="000F7106" w14:paraId="000002A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id9 fill: #1887f0</w:t>
      </w:r>
    </w:p>
    <w:p w:rsidR="00413A17" w:rsidRDefault="000F7106" w14:paraId="000002A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id10 fill: #1887f0</w:t>
      </w:r>
    </w:p>
    <w:p w:rsidR="00413A17" w:rsidRDefault="000F7106" w14:paraId="000002A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id11 fill: #fcba03</w:t>
      </w:r>
    </w:p>
    <w:p w:rsidR="00413A17" w:rsidRDefault="000F7106" w14:paraId="000002A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id12 fill: #03a82a</w:t>
      </w:r>
    </w:p>
    <w:p w:rsidR="00413A17" w:rsidRDefault="000F7106" w14:paraId="000002A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id14 fill: #fc032c</w:t>
      </w:r>
    </w:p>
    <w:p w:rsidR="00413A17" w:rsidRDefault="000F7106" w14:paraId="000002A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id15 fill: #03a82a</w:t>
      </w:r>
    </w:p>
    <w:p w:rsidR="00413A17" w:rsidRDefault="000F7106" w14:paraId="000002A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id16 fill: #1887f0</w:t>
      </w:r>
    </w:p>
    <w:p w:rsidR="00413A17" w:rsidRDefault="000F7106" w14:paraId="000002A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id18 fill: #fc032c</w:t>
      </w:r>
    </w:p>
    <w:p w:rsidR="00413A17" w:rsidRDefault="000F7106" w14:paraId="000002A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id19 fill: #fcba03</w:t>
      </w:r>
    </w:p>
    <w:p w:rsidR="00413A17" w:rsidRDefault="000F7106" w14:paraId="000002A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id20 fill: #03a82a</w:t>
      </w:r>
    </w:p>
    <w:p w:rsidR="00413A17" w:rsidRDefault="000F7106" w14:paraId="000002A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id21 fill: #03a82a</w:t>
      </w:r>
    </w:p>
    <w:p w:rsidR="00413A17" w:rsidRDefault="000F7106" w14:paraId="000002A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413A17" w14:paraId="000002B0" w14:textId="77777777"/>
    <w:p w:rsidR="00413A17" w:rsidRDefault="000F7106" w14:paraId="000002B1" w14:textId="77777777">
      <w:pPr>
        <w:pStyle w:val="Cmsor1"/>
      </w:pPr>
      <w:bookmarkStart w:name="_1i54s0p97nhr" w:colFirst="0" w:colLast="0" w:id="31"/>
      <w:bookmarkEnd w:id="31"/>
      <w:r>
        <w:br w:type="page"/>
      </w:r>
    </w:p>
    <w:p w:rsidR="00413A17" w:rsidRDefault="000F7106" w14:paraId="000002B2" w14:textId="77777777">
      <w:pPr>
        <w:pStyle w:val="Cmsor1"/>
      </w:pPr>
      <w:bookmarkStart w:name="_9k30yf6mynnk" w:colFirst="0" w:colLast="0" w:id="32"/>
      <w:bookmarkEnd w:id="32"/>
      <w:r>
        <w:t>Path alteration on reference train level</w:t>
      </w:r>
    </w:p>
    <w:p w:rsidR="00413A17" w:rsidRDefault="000F7106" w14:paraId="000002B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2B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flowchart LR</w:t>
      </w:r>
    </w:p>
    <w:p w:rsidR="00413A17" w:rsidRDefault="000F7106" w14:paraId="000002B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id1(Booked) --&gt;|IIM| id2{Type}</w:t>
      </w:r>
    </w:p>
    <w:p w:rsidR="00413A17" w:rsidRDefault="000F7106" w14:paraId="000002B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id2 --&gt;|"No alternative {368}"| id3(Path elaboration)</w:t>
      </w:r>
    </w:p>
    <w:p w:rsidR="00413A17" w:rsidRDefault="000F7106" w14:paraId="000002B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id2 --&gt;|"Alternative offer {334}"| id4(Path elaboration)</w:t>
      </w:r>
    </w:p>
    <w:p w:rsidR="00413A17" w:rsidRDefault="000F7106" w14:paraId="000002B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id3 --&gt;|"IIM {375}"| id5(Allocation)</w:t>
      </w:r>
    </w:p>
    <w:p w:rsidR="00413A17" w:rsidRDefault="000F7106" w14:paraId="000002B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id4 --&gt;|"IIM {349}"| id6(Acceptance)</w:t>
      </w:r>
    </w:p>
    <w:p w:rsidR="00413A17" w:rsidRDefault="000F7106" w14:paraId="000002B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id6 --&gt;|"IA {363}"| id1</w:t>
      </w:r>
    </w:p>
    <w:p w:rsidR="00413A17" w:rsidRDefault="000F7106" w14:paraId="000002B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id6 --&gt;|"IA {360}"| id4</w:t>
      </w:r>
    </w:p>
    <w:p w:rsidR="00413A17" w:rsidRDefault="000F7106" w14:paraId="000002B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id6 --&gt;|"IA {357}"| id7(Allocation)</w:t>
      </w:r>
    </w:p>
    <w:p w:rsidR="00413A17" w:rsidRDefault="000F7106" w14:paraId="000002B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id5 --&gt;|"RIM {212}"| id1</w:t>
      </w:r>
    </w:p>
    <w:p w:rsidR="00413A17" w:rsidRDefault="000F7106" w14:paraId="000002B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id7 --&gt;|"RIM {212}"| id1</w:t>
      </w:r>
    </w:p>
    <w:p w:rsidR="00413A17" w:rsidRDefault="000F7106" w14:paraId="000002B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id3 --&gt;|"IIM {338}"| id1</w:t>
      </w:r>
    </w:p>
    <w:p w:rsidR="00413A17" w:rsidRDefault="000F7106" w14:paraId="000002C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id4 --&gt;|"IIM {338}"| id1</w:t>
      </w:r>
    </w:p>
    <w:p w:rsidR="00413A17" w:rsidRDefault="000F7106" w14:paraId="000002C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0F7106" w14:paraId="000002C2" w14:textId="77777777">
      <w:pPr>
        <w:pStyle w:val="Cmsor1"/>
      </w:pPr>
      <w:bookmarkStart w:name="_zgiwvgk7up20" w:colFirst="0" w:colLast="0" w:id="33"/>
      <w:bookmarkEnd w:id="33"/>
      <w:r>
        <w:br w:type="page"/>
      </w:r>
    </w:p>
    <w:p w:rsidR="00413A17" w:rsidRDefault="000F7106" w14:paraId="000002C3" w14:textId="4CC3DE8F">
      <w:pPr>
        <w:pStyle w:val="Cmsor1"/>
      </w:pPr>
      <w:bookmarkStart w:name="_7qq7h9aemtnk" w:id="34"/>
      <w:bookmarkEnd w:id="34"/>
      <w:r w:rsidR="000F7106">
        <w:rPr/>
        <w:t>Path alteration on offer level</w:t>
      </w:r>
      <w:r w:rsidR="59A67594">
        <w:rPr/>
        <w:t xml:space="preserve"> with alternative offer</w:t>
      </w:r>
    </w:p>
    <w:p w:rsidR="59A67594" w:rsidP="62CCBA3D" w:rsidRDefault="59A67594" w14:paraId="52DEE91D" w14:textId="68713CED">
      <w:pPr>
        <w:shd w:val="clear" w:color="auto" w:fill="1F1F1F"/>
        <w:spacing w:before="0" w:beforeAutospacing="off" w:after="0" w:afterAutospacing="off"/>
      </w:pPr>
      <w:r w:rsidRPr="62CCBA3D" w:rsidR="59A67594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>```mermaid</w:t>
      </w:r>
    </w:p>
    <w:p w:rsidR="59A67594" w:rsidP="62CCBA3D" w:rsidRDefault="59A67594" w14:paraId="79130FBB" w14:textId="7B428E47">
      <w:pPr>
        <w:shd w:val="clear" w:color="auto" w:fill="1F1F1F"/>
        <w:spacing w:before="0" w:beforeAutospacing="off" w:after="0" w:afterAutospacing="off"/>
      </w:pPr>
      <w:r w:rsidRPr="62CCBA3D" w:rsidR="59A67594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>flowchart LR</w:t>
      </w:r>
    </w:p>
    <w:p w:rsidR="59A67594" w:rsidP="62CCBA3D" w:rsidRDefault="59A67594" w14:paraId="59BEB434" w14:textId="01033120">
      <w:pPr>
        <w:shd w:val="clear" w:color="auto" w:fill="1F1F1F"/>
        <w:spacing w:before="0" w:beforeAutospacing="off" w:after="0" w:afterAutospacing="off"/>
      </w:pPr>
      <w:r w:rsidRPr="62CCBA3D" w:rsidR="59A67594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subgraph Booked</w:t>
      </w:r>
    </w:p>
    <w:p w:rsidR="59A67594" w:rsidP="62CCBA3D" w:rsidRDefault="59A67594" w14:paraId="1826BED8" w14:textId="3B7F4CE9">
      <w:pPr>
        <w:shd w:val="clear" w:color="auto" w:fill="1F1F1F"/>
        <w:spacing w:before="0" w:beforeAutospacing="off" w:after="0" w:afterAutospacing="off"/>
      </w:pPr>
      <w:r w:rsidRPr="62CCBA3D" w:rsidR="59A67594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direction LR</w:t>
      </w:r>
    </w:p>
    <w:p w:rsidR="59A67594" w:rsidP="62CCBA3D" w:rsidRDefault="59A67594" w14:paraId="61A93EC2" w14:textId="15E220C8">
      <w:pPr>
        <w:shd w:val="clear" w:color="auto" w:fill="1F1F1F"/>
        <w:spacing w:before="0" w:beforeAutospacing="off" w:after="0" w:afterAutospacing="off"/>
      </w:pPr>
      <w:r w:rsidRPr="62CCBA3D" w:rsidR="59A67594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id1(PA)</w:t>
      </w:r>
    </w:p>
    <w:p w:rsidR="59A67594" w:rsidP="62CCBA3D" w:rsidRDefault="59A67594" w14:paraId="792ADDF5" w14:textId="426230C0">
      <w:pPr>
        <w:shd w:val="clear" w:color="auto" w:fill="1F1F1F"/>
        <w:spacing w:before="0" w:beforeAutospacing="off" w:after="0" w:afterAutospacing="off"/>
      </w:pPr>
      <w:r w:rsidRPr="62CCBA3D" w:rsidR="59A67594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end</w:t>
      </w:r>
    </w:p>
    <w:p w:rsidR="62CCBA3D" w:rsidP="62CCBA3D" w:rsidRDefault="62CCBA3D" w14:paraId="18C9CD6B" w14:textId="51AA141C">
      <w:pPr>
        <w:shd w:val="clear" w:color="auto" w:fill="1F1F1F"/>
        <w:spacing w:before="0" w:beforeAutospacing="off" w:after="0" w:afterAutospacing="off"/>
      </w:pPr>
    </w:p>
    <w:p w:rsidR="59A67594" w:rsidP="62CCBA3D" w:rsidRDefault="59A67594" w14:paraId="4439A4BE" w14:textId="00D65739">
      <w:pPr>
        <w:shd w:val="clear" w:color="auto" w:fill="1F1F1F"/>
        <w:spacing w:before="0" w:beforeAutospacing="off" w:after="0" w:afterAutospacing="off"/>
      </w:pPr>
      <w:r w:rsidRPr="62CCBA3D" w:rsidR="59A67594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subgraph Elaboration</w:t>
      </w:r>
    </w:p>
    <w:p w:rsidR="59A67594" w:rsidP="62CCBA3D" w:rsidRDefault="59A67594" w14:paraId="3AEB1291" w14:textId="3210D950">
      <w:pPr>
        <w:shd w:val="clear" w:color="auto" w:fill="1F1F1F"/>
        <w:spacing w:before="0" w:beforeAutospacing="off" w:after="0" w:afterAutospacing="off"/>
      </w:pPr>
      <w:r w:rsidRPr="62CCBA3D" w:rsidR="59A67594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direction LR</w:t>
      </w:r>
    </w:p>
    <w:p w:rsidR="59A67594" w:rsidP="62CCBA3D" w:rsidRDefault="59A67594" w14:paraId="69CDD3EC" w14:textId="010163C6">
      <w:pPr>
        <w:shd w:val="clear" w:color="auto" w:fill="1F1F1F"/>
        <w:spacing w:before="0" w:beforeAutospacing="off" w:after="0" w:afterAutospacing="off"/>
      </w:pPr>
      <w:r w:rsidRPr="62CCBA3D" w:rsidR="59A67594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id1 &lt;--&gt;|"IIM {334,338}, RIM{342}"| id2(PA)</w:t>
      </w:r>
    </w:p>
    <w:p w:rsidR="59A67594" w:rsidP="62CCBA3D" w:rsidRDefault="59A67594" w14:paraId="191F65A8" w14:textId="11F75D67">
      <w:pPr>
        <w:shd w:val="clear" w:color="auto" w:fill="1F1F1F"/>
        <w:spacing w:before="0" w:beforeAutospacing="off" w:after="0" w:afterAutospacing="off"/>
      </w:pPr>
      <w:r w:rsidRPr="62CCBA3D" w:rsidR="59A67594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id2 --&gt;|"RIM"| id3(PA)</w:t>
      </w:r>
    </w:p>
    <w:p w:rsidR="59A67594" w:rsidP="62CCBA3D" w:rsidRDefault="59A67594" w14:paraId="2A49F2AD" w14:textId="01989C5F">
      <w:pPr>
        <w:shd w:val="clear" w:color="auto" w:fill="1F1F1F"/>
        <w:spacing w:before="0" w:beforeAutospacing="off" w:after="0" w:afterAutospacing="off"/>
      </w:pPr>
      <w:r w:rsidRPr="62CCBA3D" w:rsidR="59A67594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id2 --&gt;|"RIM {335,346}"| id5(PA)</w:t>
      </w:r>
    </w:p>
    <w:p w:rsidR="59A67594" w:rsidP="62CCBA3D" w:rsidRDefault="59A67594" w14:paraId="6934F8AE" w14:textId="7D021745">
      <w:pPr>
        <w:shd w:val="clear" w:color="auto" w:fill="1F1F1F"/>
        <w:spacing w:before="0" w:beforeAutospacing="off" w:after="0" w:afterAutospacing="off"/>
      </w:pPr>
      <w:r w:rsidRPr="62CCBA3D" w:rsidR="59A67594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id3 &lt;--&gt;|"RIM {335,346}"| id5</w:t>
      </w:r>
    </w:p>
    <w:p w:rsidR="59A67594" w:rsidP="62CCBA3D" w:rsidRDefault="59A67594" w14:paraId="2FB85618" w14:textId="46932A8D">
      <w:pPr>
        <w:shd w:val="clear" w:color="auto" w:fill="1F1F1F"/>
        <w:spacing w:before="0" w:beforeAutospacing="off" w:after="0" w:afterAutospacing="off"/>
      </w:pPr>
      <w:r w:rsidRPr="62CCBA3D" w:rsidR="59A67594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id3 --&gt;|"IIM {338,344}"| id1</w:t>
      </w:r>
    </w:p>
    <w:p w:rsidR="59A67594" w:rsidP="62CCBA3D" w:rsidRDefault="59A67594" w14:paraId="7E239C85" w14:textId="6F4ED025">
      <w:pPr>
        <w:shd w:val="clear" w:color="auto" w:fill="1F1F1F"/>
        <w:spacing w:before="0" w:beforeAutospacing="off" w:after="0" w:afterAutospacing="off"/>
      </w:pPr>
      <w:r w:rsidRPr="62CCBA3D" w:rsidR="59A67594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id5 --&gt;|"IIM {338,344}"| id1</w:t>
      </w:r>
    </w:p>
    <w:p w:rsidR="59A67594" w:rsidP="62CCBA3D" w:rsidRDefault="59A67594" w14:paraId="5867A4C1" w14:textId="7F8FDA97">
      <w:pPr>
        <w:shd w:val="clear" w:color="auto" w:fill="1F1F1F"/>
        <w:spacing w:before="0" w:beforeAutospacing="off" w:after="0" w:afterAutospacing="off"/>
      </w:pPr>
      <w:r w:rsidRPr="62CCBA3D" w:rsidR="59A67594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end</w:t>
      </w:r>
    </w:p>
    <w:p w:rsidR="62CCBA3D" w:rsidP="62CCBA3D" w:rsidRDefault="62CCBA3D" w14:paraId="2EF918B9" w14:textId="6FFA8D6F">
      <w:pPr>
        <w:shd w:val="clear" w:color="auto" w:fill="1F1F1F"/>
        <w:spacing w:before="0" w:beforeAutospacing="off" w:after="0" w:afterAutospacing="off"/>
      </w:pPr>
    </w:p>
    <w:p w:rsidR="59A67594" w:rsidP="62CCBA3D" w:rsidRDefault="59A67594" w14:paraId="23AD06AD" w14:textId="17EE2FE5">
      <w:pPr>
        <w:shd w:val="clear" w:color="auto" w:fill="1F1F1F"/>
        <w:spacing w:before="0" w:beforeAutospacing="off" w:after="0" w:afterAutospacing="off"/>
      </w:pPr>
      <w:r w:rsidRPr="62CCBA3D" w:rsidR="59A67594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subgraph Acceptance</w:t>
      </w:r>
    </w:p>
    <w:p w:rsidR="59A67594" w:rsidP="62CCBA3D" w:rsidRDefault="59A67594" w14:paraId="23457530" w14:textId="4DD1AFF3">
      <w:pPr>
        <w:shd w:val="clear" w:color="auto" w:fill="1F1F1F"/>
        <w:spacing w:before="0" w:beforeAutospacing="off" w:after="0" w:afterAutospacing="off"/>
      </w:pPr>
      <w:r w:rsidRPr="62CCBA3D" w:rsidR="59A67594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direction LR</w:t>
      </w:r>
    </w:p>
    <w:p w:rsidR="59A67594" w:rsidP="62CCBA3D" w:rsidRDefault="59A67594" w14:paraId="41769EFB" w14:textId="7D085B80">
      <w:pPr>
        <w:shd w:val="clear" w:color="auto" w:fill="1F1F1F"/>
        <w:spacing w:before="0" w:beforeAutospacing="off" w:after="0" w:afterAutospacing="off"/>
      </w:pPr>
      <w:r w:rsidRPr="62CCBA3D" w:rsidR="59A67594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id5 --&gt;|"IIM {349}"| id7("PA|RA")</w:t>
      </w:r>
    </w:p>
    <w:p w:rsidR="59A67594" w:rsidP="62CCBA3D" w:rsidRDefault="59A67594" w14:paraId="54502C4A" w14:textId="78224595">
      <w:pPr>
        <w:shd w:val="clear" w:color="auto" w:fill="1F1F1F"/>
        <w:spacing w:before="0" w:beforeAutospacing="off" w:after="0" w:afterAutospacing="off"/>
      </w:pPr>
      <w:r w:rsidRPr="62CCBA3D" w:rsidR="59A67594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id7 --&gt;|"RA"| id8("PA|RA")</w:t>
      </w:r>
    </w:p>
    <w:p w:rsidR="59A67594" w:rsidP="62CCBA3D" w:rsidRDefault="59A67594" w14:paraId="2E71634E" w14:textId="4CCCDBA1">
      <w:pPr>
        <w:shd w:val="clear" w:color="auto" w:fill="1F1F1F"/>
        <w:spacing w:before="0" w:beforeAutospacing="off" w:after="0" w:afterAutospacing="off"/>
      </w:pPr>
      <w:r w:rsidRPr="62CCBA3D" w:rsidR="59A67594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id7 --&gt;|"RA {355}"| id9("PA|RA")</w:t>
      </w:r>
    </w:p>
    <w:p w:rsidR="59A67594" w:rsidP="62CCBA3D" w:rsidRDefault="59A67594" w14:paraId="37D88000" w14:textId="4D16AF41">
      <w:pPr>
        <w:shd w:val="clear" w:color="auto" w:fill="1F1F1F"/>
        <w:spacing w:before="0" w:beforeAutospacing="off" w:after="0" w:afterAutospacing="off"/>
      </w:pPr>
      <w:r w:rsidRPr="62CCBA3D" w:rsidR="59A67594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id7 --&gt;|"RA {353}"| id10("PA|RA")</w:t>
      </w:r>
    </w:p>
    <w:p w:rsidR="59A67594" w:rsidP="62CCBA3D" w:rsidRDefault="59A67594" w14:paraId="52CF4BD0" w14:textId="53AFF342">
      <w:pPr>
        <w:shd w:val="clear" w:color="auto" w:fill="1F1F1F"/>
        <w:spacing w:before="0" w:beforeAutospacing="off" w:after="0" w:afterAutospacing="off"/>
      </w:pPr>
      <w:r w:rsidRPr="62CCBA3D" w:rsidR="59A67594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id9 --&gt;|"IA {360}"| id2</w:t>
      </w:r>
    </w:p>
    <w:p w:rsidR="59A67594" w:rsidP="62CCBA3D" w:rsidRDefault="59A67594" w14:paraId="3F1268A5" w14:textId="0C5D9BCD">
      <w:pPr>
        <w:shd w:val="clear" w:color="auto" w:fill="1F1F1F"/>
        <w:spacing w:before="0" w:beforeAutospacing="off" w:after="0" w:afterAutospacing="off"/>
      </w:pPr>
      <w:r w:rsidRPr="62CCBA3D" w:rsidR="59A67594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id9 --&gt;|"IA {363}"| id1</w:t>
      </w:r>
    </w:p>
    <w:p w:rsidR="59A67594" w:rsidP="62CCBA3D" w:rsidRDefault="59A67594" w14:paraId="4B004FB2" w14:textId="3D61733D">
      <w:pPr>
        <w:shd w:val="clear" w:color="auto" w:fill="1F1F1F"/>
        <w:spacing w:before="0" w:beforeAutospacing="off" w:after="0" w:afterAutospacing="off"/>
      </w:pPr>
      <w:r w:rsidRPr="62CCBA3D" w:rsidR="59A67594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id10 &lt;--&gt;|"RA {353}"| id8</w:t>
      </w:r>
    </w:p>
    <w:p w:rsidR="59A67594" w:rsidP="62CCBA3D" w:rsidRDefault="59A67594" w14:paraId="56DDDBAB" w14:textId="6036E0E2">
      <w:pPr>
        <w:shd w:val="clear" w:color="auto" w:fill="1F1F1F"/>
        <w:spacing w:before="0" w:beforeAutospacing="off" w:after="0" w:afterAutospacing="off"/>
      </w:pPr>
      <w:r w:rsidRPr="62CCBA3D" w:rsidR="59A67594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id10 &lt;--&gt;|"RA {353,355}"| id9</w:t>
      </w:r>
    </w:p>
    <w:p w:rsidR="59A67594" w:rsidP="62CCBA3D" w:rsidRDefault="59A67594" w14:paraId="41C2B75F" w14:textId="7E39218B">
      <w:pPr>
        <w:shd w:val="clear" w:color="auto" w:fill="1F1F1F"/>
        <w:spacing w:before="0" w:beforeAutospacing="off" w:after="0" w:afterAutospacing="off"/>
      </w:pPr>
      <w:r w:rsidRPr="62CCBA3D" w:rsidR="59A67594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id8 &lt;--&gt;|"RA {353}"| id9</w:t>
      </w:r>
    </w:p>
    <w:p w:rsidR="59A67594" w:rsidP="62CCBA3D" w:rsidRDefault="59A67594" w14:paraId="10A908CC" w14:textId="135EE3FC">
      <w:pPr>
        <w:shd w:val="clear" w:color="auto" w:fill="1F1F1F"/>
        <w:spacing w:before="0" w:beforeAutospacing="off" w:after="0" w:afterAutospacing="off"/>
      </w:pPr>
      <w:r w:rsidRPr="62CCBA3D" w:rsidR="59A67594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end</w:t>
      </w:r>
    </w:p>
    <w:p w:rsidR="62CCBA3D" w:rsidP="62CCBA3D" w:rsidRDefault="62CCBA3D" w14:paraId="6E4F390A" w14:textId="029F5965">
      <w:pPr>
        <w:shd w:val="clear" w:color="auto" w:fill="1F1F1F"/>
        <w:spacing w:before="0" w:beforeAutospacing="off" w:after="0" w:afterAutospacing="off"/>
      </w:pPr>
    </w:p>
    <w:p w:rsidR="59A67594" w:rsidP="62CCBA3D" w:rsidRDefault="59A67594" w14:paraId="28D43F41" w14:textId="04B8F59D">
      <w:pPr>
        <w:shd w:val="clear" w:color="auto" w:fill="1F1F1F"/>
        <w:spacing w:before="0" w:beforeAutospacing="off" w:after="0" w:afterAutospacing="off"/>
      </w:pPr>
      <w:r w:rsidRPr="62CCBA3D" w:rsidR="59A67594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subgraph Allocation</w:t>
      </w:r>
    </w:p>
    <w:p w:rsidR="59A67594" w:rsidP="62CCBA3D" w:rsidRDefault="59A67594" w14:paraId="6C0573F1" w14:textId="6EEDA74D">
      <w:pPr>
        <w:shd w:val="clear" w:color="auto" w:fill="1F1F1F"/>
        <w:spacing w:before="0" w:beforeAutospacing="off" w:after="0" w:afterAutospacing="off"/>
      </w:pPr>
      <w:r w:rsidRPr="62CCBA3D" w:rsidR="59A67594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direction LR</w:t>
      </w:r>
    </w:p>
    <w:p w:rsidR="59A67594" w:rsidP="62CCBA3D" w:rsidRDefault="59A67594" w14:paraId="7D537C09" w14:textId="6DFE8CF6">
      <w:pPr>
        <w:shd w:val="clear" w:color="auto" w:fill="1F1F1F"/>
        <w:spacing w:before="0" w:beforeAutospacing="off" w:after="0" w:afterAutospacing="off"/>
      </w:pPr>
      <w:r w:rsidRPr="62CCBA3D" w:rsidR="59A67594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id10 --&gt;|"IA {357}"| id11(PA)</w:t>
      </w:r>
    </w:p>
    <w:p w:rsidR="59A67594" w:rsidP="62CCBA3D" w:rsidRDefault="59A67594" w14:paraId="6EF8A519" w14:textId="56FB43B0">
      <w:pPr>
        <w:shd w:val="clear" w:color="auto" w:fill="1F1F1F"/>
        <w:spacing w:before="0" w:beforeAutospacing="off" w:after="0" w:afterAutospacing="off"/>
      </w:pPr>
      <w:r w:rsidRPr="62CCBA3D" w:rsidR="59A67594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id9 --&gt;|"IA {357}"| id11(PA)</w:t>
      </w:r>
    </w:p>
    <w:p w:rsidR="59A67594" w:rsidP="62CCBA3D" w:rsidRDefault="59A67594" w14:paraId="6D71A957" w14:textId="568A7CC0">
      <w:pPr>
        <w:shd w:val="clear" w:color="auto" w:fill="1F1F1F"/>
        <w:spacing w:before="0" w:beforeAutospacing="off" w:after="0" w:afterAutospacing="off"/>
      </w:pPr>
      <w:r w:rsidRPr="62CCBA3D" w:rsidR="59A67594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id11 --&gt;|"RIM {212}"| id1</w:t>
      </w:r>
    </w:p>
    <w:p w:rsidR="59A67594" w:rsidP="62CCBA3D" w:rsidRDefault="59A67594" w14:paraId="0F214247" w14:textId="3A4D157E">
      <w:pPr>
        <w:shd w:val="clear" w:color="auto" w:fill="1F1F1F"/>
        <w:spacing w:before="0" w:beforeAutospacing="off" w:after="0" w:afterAutospacing="off"/>
      </w:pPr>
      <w:r w:rsidRPr="62CCBA3D" w:rsidR="59A67594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end</w:t>
      </w:r>
    </w:p>
    <w:p w:rsidR="62CCBA3D" w:rsidP="62CCBA3D" w:rsidRDefault="62CCBA3D" w14:paraId="7D2E4B8A" w14:textId="6F35576B">
      <w:pPr>
        <w:shd w:val="clear" w:color="auto" w:fill="1F1F1F"/>
        <w:spacing w:before="0" w:beforeAutospacing="off" w:after="0" w:afterAutospacing="off"/>
      </w:pPr>
    </w:p>
    <w:p w:rsidR="59A67594" w:rsidP="62CCBA3D" w:rsidRDefault="59A67594" w14:paraId="6E087841" w14:textId="2B194CC5">
      <w:pPr>
        <w:shd w:val="clear" w:color="auto" w:fill="1F1F1F"/>
        <w:spacing w:before="0" w:beforeAutospacing="off" w:after="0" w:afterAutospacing="off"/>
      </w:pPr>
      <w:r w:rsidRPr="62CCBA3D" w:rsidR="59A67594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>style id2 fill: #1887f0</w:t>
      </w:r>
    </w:p>
    <w:p w:rsidR="59A67594" w:rsidP="62CCBA3D" w:rsidRDefault="59A67594" w14:paraId="425D9D9E" w14:textId="52B1314C">
      <w:pPr>
        <w:shd w:val="clear" w:color="auto" w:fill="1F1F1F"/>
        <w:spacing w:before="0" w:beforeAutospacing="off" w:after="0" w:afterAutospacing="off"/>
      </w:pPr>
      <w:r w:rsidRPr="62CCBA3D" w:rsidR="59A67594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>style id3 fill: #fcba03</w:t>
      </w:r>
    </w:p>
    <w:p w:rsidR="59A67594" w:rsidP="62CCBA3D" w:rsidRDefault="59A67594" w14:paraId="793D3877" w14:textId="5696D6C1">
      <w:pPr>
        <w:shd w:val="clear" w:color="auto" w:fill="1F1F1F"/>
        <w:spacing w:before="0" w:beforeAutospacing="off" w:after="0" w:afterAutospacing="off"/>
      </w:pPr>
      <w:r w:rsidRPr="62CCBA3D" w:rsidR="59A67594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>style id5 fill: #03a82a</w:t>
      </w:r>
    </w:p>
    <w:p w:rsidR="59A67594" w:rsidP="62CCBA3D" w:rsidRDefault="59A67594" w14:paraId="130271B9" w14:textId="5878BA69">
      <w:pPr>
        <w:shd w:val="clear" w:color="auto" w:fill="1F1F1F"/>
        <w:spacing w:before="0" w:beforeAutospacing="off" w:after="0" w:afterAutospacing="off"/>
      </w:pPr>
      <w:r w:rsidRPr="62CCBA3D" w:rsidR="59A67594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>style id7 fill: #1887f0</w:t>
      </w:r>
    </w:p>
    <w:p w:rsidR="59A67594" w:rsidP="62CCBA3D" w:rsidRDefault="59A67594" w14:paraId="2BC476E0" w14:textId="4B57C60B">
      <w:pPr>
        <w:shd w:val="clear" w:color="auto" w:fill="1F1F1F"/>
        <w:spacing w:before="0" w:beforeAutospacing="off" w:after="0" w:afterAutospacing="off"/>
      </w:pPr>
      <w:r w:rsidRPr="62CCBA3D" w:rsidR="59A67594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>style id1 fill: #03a82a</w:t>
      </w:r>
    </w:p>
    <w:p w:rsidR="59A67594" w:rsidP="62CCBA3D" w:rsidRDefault="59A67594" w14:paraId="6C9854EA" w14:textId="26E83308">
      <w:pPr>
        <w:shd w:val="clear" w:color="auto" w:fill="1F1F1F"/>
        <w:spacing w:before="0" w:beforeAutospacing="off" w:after="0" w:afterAutospacing="off"/>
      </w:pPr>
      <w:r w:rsidRPr="62CCBA3D" w:rsidR="59A67594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>style id8 fill: #fcba03</w:t>
      </w:r>
    </w:p>
    <w:p w:rsidR="59A67594" w:rsidP="62CCBA3D" w:rsidRDefault="59A67594" w14:paraId="08353888" w14:textId="4E198B19">
      <w:pPr>
        <w:shd w:val="clear" w:color="auto" w:fill="1F1F1F"/>
        <w:spacing w:before="0" w:beforeAutospacing="off" w:after="0" w:afterAutospacing="off"/>
      </w:pPr>
      <w:r w:rsidRPr="62CCBA3D" w:rsidR="59A67594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>style id9 fill: #fc032c</w:t>
      </w:r>
    </w:p>
    <w:p w:rsidR="59A67594" w:rsidP="62CCBA3D" w:rsidRDefault="59A67594" w14:paraId="4C859808" w14:textId="27A12780">
      <w:pPr>
        <w:shd w:val="clear" w:color="auto" w:fill="1F1F1F"/>
        <w:spacing w:before="0" w:beforeAutospacing="off" w:after="0" w:afterAutospacing="off"/>
      </w:pPr>
      <w:r w:rsidRPr="62CCBA3D" w:rsidR="59A67594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>style id10 fill: #03a82a</w:t>
      </w:r>
    </w:p>
    <w:p w:rsidR="59A67594" w:rsidP="62CCBA3D" w:rsidRDefault="59A67594" w14:paraId="5C5F2A1E" w14:textId="4ED1F946">
      <w:pPr>
        <w:shd w:val="clear" w:color="auto" w:fill="1F1F1F"/>
        <w:spacing w:before="0" w:beforeAutospacing="off" w:after="0" w:afterAutospacing="off"/>
      </w:pPr>
      <w:r w:rsidRPr="62CCBA3D" w:rsidR="59A67594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>style id11 fill: #03a82a</w:t>
      </w:r>
    </w:p>
    <w:p w:rsidR="59A67594" w:rsidP="62CCBA3D" w:rsidRDefault="59A67594" w14:paraId="3C064DE8" w14:textId="7D8AA29E">
      <w:pPr>
        <w:shd w:val="clear" w:color="auto" w:fill="1F1F1F"/>
        <w:spacing w:before="0" w:beforeAutospacing="off" w:after="0" w:afterAutospacing="off"/>
      </w:pPr>
      <w:r w:rsidRPr="62CCBA3D" w:rsidR="59A67594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>```</w:t>
      </w:r>
    </w:p>
    <w:p w:rsidR="62CCBA3D" w:rsidRDefault="62CCBA3D" w14:paraId="635C712B" w14:textId="0A23A673"/>
    <w:p w:rsidR="00413A17" w:rsidRDefault="000F7106" w14:paraId="000002F3" w14:textId="168EEFED">
      <w:pPr>
        <w:pStyle w:val="Cmsor1"/>
      </w:pPr>
      <w:bookmarkStart w:name="_gx5d6y96c39k" w:id="35"/>
      <w:bookmarkEnd w:id="35"/>
      <w:r>
        <w:br w:type="page"/>
      </w:r>
    </w:p>
    <w:p w:rsidR="4663BDB3" w:rsidP="62CCBA3D" w:rsidRDefault="4663BDB3" w14:paraId="11196E30" w14:textId="550044D7">
      <w:pPr>
        <w:pStyle w:val="Cmsor1"/>
      </w:pPr>
      <w:r w:rsidR="4663BDB3">
        <w:rPr/>
        <w:t xml:space="preserve">Path </w:t>
      </w:r>
      <w:r w:rsidR="4663BDB3">
        <w:rPr/>
        <w:t>alteration</w:t>
      </w:r>
      <w:r w:rsidR="4663BDB3">
        <w:rPr/>
        <w:t xml:space="preserve"> on offer level with cancel running days</w:t>
      </w:r>
    </w:p>
    <w:p w:rsidR="4663BDB3" w:rsidP="67759078" w:rsidRDefault="4663BDB3" w14:paraId="41E08EA0" w14:textId="68F4BD50">
      <w:pPr>
        <w:shd w:val="clear" w:color="auto" w:fill="1F1F1F"/>
        <w:spacing w:before="0" w:beforeAutospacing="off" w:after="0" w:afterAutospacing="off"/>
      </w:pPr>
      <w:r w:rsidRPr="67759078" w:rsidR="4663BDB3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>```mermaid</w:t>
      </w:r>
    </w:p>
    <w:p w:rsidR="4663BDB3" w:rsidP="67759078" w:rsidRDefault="4663BDB3" w14:paraId="6FFDF747" w14:textId="435D8F11">
      <w:pPr>
        <w:shd w:val="clear" w:color="auto" w:fill="1F1F1F"/>
        <w:spacing w:before="0" w:beforeAutospacing="off" w:after="0" w:afterAutospacing="off"/>
      </w:pPr>
      <w:r w:rsidRPr="67759078" w:rsidR="4663BDB3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>flowchart LR</w:t>
      </w:r>
    </w:p>
    <w:p w:rsidR="4663BDB3" w:rsidP="67759078" w:rsidRDefault="4663BDB3" w14:paraId="0A162D87" w14:textId="201EAAEE">
      <w:pPr>
        <w:shd w:val="clear" w:color="auto" w:fill="1F1F1F"/>
        <w:spacing w:before="0" w:beforeAutospacing="off" w:after="0" w:afterAutospacing="off"/>
      </w:pPr>
      <w:r w:rsidRPr="67759078" w:rsidR="4663BDB3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subgraph Booked</w:t>
      </w:r>
    </w:p>
    <w:p w:rsidR="4663BDB3" w:rsidP="67759078" w:rsidRDefault="4663BDB3" w14:paraId="1964CCA1" w14:textId="34851B20">
      <w:pPr>
        <w:shd w:val="clear" w:color="auto" w:fill="1F1F1F"/>
        <w:spacing w:before="0" w:beforeAutospacing="off" w:after="0" w:afterAutospacing="off"/>
      </w:pPr>
      <w:r w:rsidRPr="67759078" w:rsidR="4663BDB3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direction LR</w:t>
      </w:r>
    </w:p>
    <w:p w:rsidR="4663BDB3" w:rsidP="67759078" w:rsidRDefault="4663BDB3" w14:paraId="3FC8F474" w14:textId="10B7DD10">
      <w:pPr>
        <w:shd w:val="clear" w:color="auto" w:fill="1F1F1F"/>
        <w:spacing w:before="0" w:beforeAutospacing="off" w:after="0" w:afterAutospacing="off"/>
      </w:pPr>
      <w:r w:rsidRPr="67759078" w:rsidR="4663BDB3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id1(PA)</w:t>
      </w:r>
    </w:p>
    <w:p w:rsidR="4663BDB3" w:rsidP="67759078" w:rsidRDefault="4663BDB3" w14:paraId="6B6FEF77" w14:textId="411F69AA">
      <w:pPr>
        <w:shd w:val="clear" w:color="auto" w:fill="1F1F1F"/>
        <w:spacing w:before="0" w:beforeAutospacing="off" w:after="0" w:afterAutospacing="off"/>
      </w:pPr>
      <w:r w:rsidRPr="67759078" w:rsidR="4663BDB3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end</w:t>
      </w:r>
    </w:p>
    <w:p w:rsidR="67759078" w:rsidP="67759078" w:rsidRDefault="67759078" w14:paraId="6B7F5F68" w14:textId="27479E1B">
      <w:pPr>
        <w:shd w:val="clear" w:color="auto" w:fill="1F1F1F"/>
        <w:spacing w:before="0" w:beforeAutospacing="off" w:after="0" w:afterAutospacing="off"/>
      </w:pPr>
    </w:p>
    <w:p w:rsidR="4663BDB3" w:rsidP="67759078" w:rsidRDefault="4663BDB3" w14:paraId="5FAF3255" w14:textId="10BCAAFE">
      <w:pPr>
        <w:shd w:val="clear" w:color="auto" w:fill="1F1F1F"/>
        <w:spacing w:before="0" w:beforeAutospacing="off" w:after="0" w:afterAutospacing="off"/>
      </w:pPr>
      <w:r w:rsidRPr="67759078" w:rsidR="4663BDB3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subgraph Elaboration</w:t>
      </w:r>
    </w:p>
    <w:p w:rsidR="4663BDB3" w:rsidP="67759078" w:rsidRDefault="4663BDB3" w14:paraId="72A107D1" w14:textId="3ACD2E0E">
      <w:pPr>
        <w:shd w:val="clear" w:color="auto" w:fill="1F1F1F"/>
        <w:spacing w:before="0" w:beforeAutospacing="off" w:after="0" w:afterAutospacing="off"/>
      </w:pPr>
      <w:r w:rsidRPr="67759078" w:rsidR="4663BDB3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direction LR</w:t>
      </w:r>
    </w:p>
    <w:p w:rsidR="4663BDB3" w:rsidP="67759078" w:rsidRDefault="4663BDB3" w14:paraId="783E396E" w14:textId="6B794C27">
      <w:pPr>
        <w:shd w:val="clear" w:color="auto" w:fill="1F1F1F"/>
        <w:spacing w:before="0" w:beforeAutospacing="off" w:after="0" w:afterAutospacing="off"/>
      </w:pPr>
      <w:r w:rsidRPr="67759078" w:rsidR="4663BDB3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id1 &lt;--&gt;|"IIM {338,368}, RIM{344,371}"| id5(PA)</w:t>
      </w:r>
    </w:p>
    <w:p w:rsidR="4663BDB3" w:rsidP="67759078" w:rsidRDefault="4663BDB3" w14:paraId="601325FE" w14:textId="13285527">
      <w:pPr>
        <w:shd w:val="clear" w:color="auto" w:fill="1F1F1F"/>
        <w:spacing w:before="0" w:beforeAutospacing="off" w:after="0" w:afterAutospacing="off"/>
      </w:pPr>
      <w:r w:rsidRPr="67759078" w:rsidR="4663BDB3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id3(PA) &lt;--&gt;|"RIM"| id5</w:t>
      </w:r>
    </w:p>
    <w:p w:rsidR="4663BDB3" w:rsidP="67759078" w:rsidRDefault="4663BDB3" w14:paraId="75646C8E" w14:textId="7E603442">
      <w:pPr>
        <w:shd w:val="clear" w:color="auto" w:fill="1F1F1F"/>
        <w:spacing w:before="0" w:beforeAutospacing="off" w:after="0" w:afterAutospacing="off"/>
      </w:pPr>
      <w:r w:rsidRPr="67759078" w:rsidR="4663BDB3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id3 --&gt;|"IIM {338}, RIM{344}"| id1</w:t>
      </w:r>
    </w:p>
    <w:p w:rsidR="4663BDB3" w:rsidP="67759078" w:rsidRDefault="4663BDB3" w14:paraId="3AF4BFDE" w14:textId="5E87D1BC">
      <w:pPr>
        <w:shd w:val="clear" w:color="auto" w:fill="1F1F1F"/>
        <w:spacing w:before="0" w:beforeAutospacing="off" w:after="0" w:afterAutospacing="off"/>
      </w:pPr>
      <w:r w:rsidRPr="67759078" w:rsidR="4663BDB3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end</w:t>
      </w:r>
    </w:p>
    <w:p w:rsidR="67759078" w:rsidP="67759078" w:rsidRDefault="67759078" w14:paraId="1A34A6BD" w14:textId="40C16709">
      <w:pPr>
        <w:shd w:val="clear" w:color="auto" w:fill="1F1F1F"/>
        <w:spacing w:before="0" w:beforeAutospacing="off" w:after="0" w:afterAutospacing="off"/>
      </w:pPr>
    </w:p>
    <w:p w:rsidR="4663BDB3" w:rsidP="67759078" w:rsidRDefault="4663BDB3" w14:paraId="362278C1" w14:textId="33E0D36E">
      <w:pPr>
        <w:shd w:val="clear" w:color="auto" w:fill="1F1F1F"/>
        <w:spacing w:before="0" w:beforeAutospacing="off" w:after="0" w:afterAutospacing="off"/>
      </w:pPr>
      <w:r w:rsidRPr="67759078" w:rsidR="4663BDB3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subgraph Allocation</w:t>
      </w:r>
    </w:p>
    <w:p w:rsidR="4663BDB3" w:rsidP="67759078" w:rsidRDefault="4663BDB3" w14:paraId="647AE375" w14:textId="3D451ACB">
      <w:pPr>
        <w:shd w:val="clear" w:color="auto" w:fill="1F1F1F"/>
        <w:spacing w:before="0" w:beforeAutospacing="off" w:after="0" w:afterAutospacing="off"/>
      </w:pPr>
      <w:r w:rsidRPr="67759078" w:rsidR="4663BDB3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direction LR</w:t>
      </w:r>
    </w:p>
    <w:p w:rsidR="4663BDB3" w:rsidP="67759078" w:rsidRDefault="4663BDB3" w14:paraId="298AF2AD" w14:textId="2B49C346">
      <w:pPr>
        <w:shd w:val="clear" w:color="auto" w:fill="1F1F1F"/>
        <w:spacing w:before="0" w:beforeAutospacing="off" w:after="0" w:afterAutospacing="off"/>
      </w:pPr>
      <w:r w:rsidRPr="67759078" w:rsidR="4663BDB3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id5 --&gt;|"IIM {375}"| id11(PA)</w:t>
      </w:r>
    </w:p>
    <w:p w:rsidR="4663BDB3" w:rsidP="67759078" w:rsidRDefault="4663BDB3" w14:paraId="68654A9C" w14:textId="206AA1A3">
      <w:pPr>
        <w:shd w:val="clear" w:color="auto" w:fill="1F1F1F"/>
        <w:spacing w:before="0" w:beforeAutospacing="off" w:after="0" w:afterAutospacing="off"/>
      </w:pPr>
      <w:r w:rsidRPr="67759078" w:rsidR="4663BDB3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id11 --&gt;|"RIM {212}"| id1</w:t>
      </w:r>
    </w:p>
    <w:p w:rsidR="4663BDB3" w:rsidP="67759078" w:rsidRDefault="4663BDB3" w14:paraId="07F83D1E" w14:textId="4C26C56A">
      <w:pPr>
        <w:shd w:val="clear" w:color="auto" w:fill="1F1F1F"/>
        <w:spacing w:before="0" w:beforeAutospacing="off" w:after="0" w:afterAutospacing="off"/>
      </w:pPr>
      <w:r w:rsidRPr="67759078" w:rsidR="4663BDB3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end</w:t>
      </w:r>
    </w:p>
    <w:p w:rsidR="67759078" w:rsidP="67759078" w:rsidRDefault="67759078" w14:paraId="64968DF5" w14:textId="606DF791">
      <w:pPr>
        <w:shd w:val="clear" w:color="auto" w:fill="1F1F1F"/>
        <w:spacing w:before="0" w:beforeAutospacing="off" w:after="0" w:afterAutospacing="off"/>
      </w:pPr>
    </w:p>
    <w:p w:rsidR="4663BDB3" w:rsidP="67759078" w:rsidRDefault="4663BDB3" w14:paraId="6422B184" w14:textId="5301F832">
      <w:pPr>
        <w:shd w:val="clear" w:color="auto" w:fill="1F1F1F"/>
        <w:spacing w:before="0" w:beforeAutospacing="off" w:after="0" w:afterAutospacing="off"/>
      </w:pPr>
      <w:r w:rsidRPr="67759078" w:rsidR="4663BDB3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>style id3 fill: #fcba03</w:t>
      </w:r>
    </w:p>
    <w:p w:rsidR="4663BDB3" w:rsidP="67759078" w:rsidRDefault="4663BDB3" w14:paraId="74C86745" w14:textId="36C6CF6A">
      <w:pPr>
        <w:shd w:val="clear" w:color="auto" w:fill="1F1F1F"/>
        <w:spacing w:before="0" w:beforeAutospacing="off" w:after="0" w:afterAutospacing="off"/>
      </w:pPr>
      <w:r w:rsidRPr="67759078" w:rsidR="4663BDB3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>style id5 fill: #03a82a</w:t>
      </w:r>
    </w:p>
    <w:p w:rsidR="4663BDB3" w:rsidP="67759078" w:rsidRDefault="4663BDB3" w14:paraId="20515318" w14:textId="0CF24719">
      <w:pPr>
        <w:shd w:val="clear" w:color="auto" w:fill="1F1F1F"/>
        <w:spacing w:before="0" w:beforeAutospacing="off" w:after="0" w:afterAutospacing="off"/>
      </w:pPr>
      <w:r w:rsidRPr="67759078" w:rsidR="4663BDB3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>style id1 fill: #03a82a</w:t>
      </w:r>
    </w:p>
    <w:p w:rsidR="4663BDB3" w:rsidP="67759078" w:rsidRDefault="4663BDB3" w14:paraId="7553DB50" w14:textId="687E1A42">
      <w:pPr>
        <w:shd w:val="clear" w:color="auto" w:fill="1F1F1F"/>
        <w:spacing w:before="0" w:beforeAutospacing="off" w:after="0" w:afterAutospacing="off"/>
      </w:pPr>
      <w:r w:rsidRPr="67759078" w:rsidR="4663BDB3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>style id11 fill: #03a82a</w:t>
      </w:r>
    </w:p>
    <w:p w:rsidR="4663BDB3" w:rsidP="67759078" w:rsidRDefault="4663BDB3" w14:paraId="5E930E99" w14:textId="73750089">
      <w:pPr>
        <w:shd w:val="clear" w:color="auto" w:fill="1F1F1F"/>
        <w:spacing w:before="0" w:beforeAutospacing="off" w:after="0" w:afterAutospacing="off"/>
      </w:pPr>
      <w:r w:rsidRPr="67759078" w:rsidR="4663BDB3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>```</w:t>
      </w:r>
    </w:p>
    <w:p w:rsidR="67759078" w:rsidRDefault="67759078" w14:paraId="1FA5D885" w14:textId="742F7C32"/>
    <w:p w:rsidR="67759078" w:rsidP="67759078" w:rsidRDefault="67759078" w14:paraId="39161557" w14:textId="5AA70D5C">
      <w:pPr>
        <w:pStyle w:val="Norml"/>
      </w:pPr>
    </w:p>
    <w:p w:rsidR="62CCBA3D" w:rsidRDefault="62CCBA3D" w14:paraId="129D2478" w14:textId="10BB1F0E">
      <w:r>
        <w:br w:type="page"/>
      </w:r>
    </w:p>
    <w:p w:rsidR="00413A17" w:rsidRDefault="000F7106" w14:paraId="000002F4" w14:textId="77777777">
      <w:pPr>
        <w:pStyle w:val="Cmsor1"/>
      </w:pPr>
      <w:bookmarkStart w:name="_ef311k2oiqau" w:colFirst="0" w:colLast="0" w:id="36"/>
      <w:bookmarkEnd w:id="36"/>
      <w:r>
        <w:t>Path modification on reference train level</w:t>
      </w:r>
    </w:p>
    <w:p w:rsidR="00413A17" w:rsidRDefault="000F7106" w14:paraId="000002F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2F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flowchart LR</w:t>
      </w:r>
    </w:p>
    <w:p w:rsidR="00413A17" w:rsidRDefault="000F7106" w14:paraId="000002F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id1(Booked) --&gt;|"IA {29}"| id2(Harmonisation)</w:t>
      </w:r>
    </w:p>
    <w:p w:rsidR="00413A17" w:rsidRDefault="000F7106" w14:paraId="000002F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id2 --&gt;|"IA {99}"| id1</w:t>
      </w:r>
    </w:p>
    <w:p w:rsidR="00413A17" w:rsidRDefault="000F7106" w14:paraId="000002F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id2 --&gt;|"IA {69}"| id3(Path elaboration)</w:t>
      </w:r>
    </w:p>
    <w:p w:rsidR="00413A17" w:rsidRDefault="000F7106" w14:paraId="000002F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id3 --&gt;|"IA {99}"| id2</w:t>
      </w:r>
    </w:p>
    <w:p w:rsidR="00413A17" w:rsidRDefault="000F7106" w14:paraId="000002F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id3 --&gt;|"IIM {398}"| id4(Acceptance)</w:t>
      </w:r>
    </w:p>
    <w:p w:rsidR="00413A17" w:rsidRDefault="000F7106" w14:paraId="000002F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id4 --&gt;|"IA 408"| id3</w:t>
      </w:r>
    </w:p>
    <w:p w:rsidR="00413A17" w:rsidRDefault="000F7106" w14:paraId="000002F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id4 --&gt;|"IA {411}"| id1</w:t>
      </w:r>
    </w:p>
    <w:p w:rsidR="00413A17" w:rsidRDefault="000F7106" w14:paraId="000002F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id4 --&gt;|"IA {405}"| id5(Allocation)</w:t>
      </w:r>
    </w:p>
    <w:p w:rsidR="00413A17" w:rsidRDefault="000F7106" w14:paraId="000002F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id5 --&gt;|"RIM {211}"| id1</w:t>
      </w:r>
    </w:p>
    <w:p w:rsidR="00413A17" w:rsidRDefault="000F7106" w14:paraId="0000030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0F7106" w14:paraId="00000301" w14:textId="77777777">
      <w:pPr>
        <w:pStyle w:val="Cmsor1"/>
      </w:pPr>
      <w:bookmarkStart w:name="_iedzegwi5dea" w:colFirst="0" w:colLast="0" w:id="37"/>
      <w:bookmarkEnd w:id="37"/>
      <w:r>
        <w:br w:type="page"/>
      </w:r>
    </w:p>
    <w:p w:rsidR="00413A17" w:rsidRDefault="000F7106" w14:paraId="00000302" w14:textId="77777777">
      <w:pPr>
        <w:pStyle w:val="Cmsor1"/>
      </w:pPr>
      <w:bookmarkStart w:name="_qd37wm95kuc1" w:id="38"/>
      <w:bookmarkEnd w:id="38"/>
      <w:r w:rsidR="000F7106">
        <w:rPr/>
        <w:t>Path modification on request level</w:t>
      </w:r>
    </w:p>
    <w:p w:rsidR="1580DCE7" w:rsidP="67759078" w:rsidRDefault="1580DCE7" w14:paraId="3FA18EE3" w14:textId="64FBC443">
      <w:pPr>
        <w:shd w:val="clear" w:color="auto" w:fill="1F1F1F"/>
        <w:spacing w:before="0" w:beforeAutospacing="off" w:after="0" w:afterAutospacing="off"/>
      </w:pPr>
      <w:r w:rsidRPr="67759078" w:rsidR="1580DCE7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>```mermaid</w:t>
      </w:r>
    </w:p>
    <w:p w:rsidR="1580DCE7" w:rsidP="67759078" w:rsidRDefault="1580DCE7" w14:paraId="7878C2D1" w14:textId="26A916F2">
      <w:pPr>
        <w:shd w:val="clear" w:color="auto" w:fill="1F1F1F"/>
        <w:spacing w:before="0" w:beforeAutospacing="off" w:after="0" w:afterAutospacing="off"/>
      </w:pPr>
      <w:r w:rsidRPr="67759078" w:rsidR="1580DCE7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>flowchart LR</w:t>
      </w:r>
    </w:p>
    <w:p w:rsidR="1580DCE7" w:rsidP="67759078" w:rsidRDefault="1580DCE7" w14:paraId="1DFF7559" w14:textId="5342625D">
      <w:pPr>
        <w:shd w:val="clear" w:color="auto" w:fill="1F1F1F"/>
        <w:spacing w:before="0" w:beforeAutospacing="off" w:after="0" w:afterAutospacing="off"/>
      </w:pPr>
      <w:r w:rsidRPr="67759078" w:rsidR="1580DCE7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subgraph Booked</w:t>
      </w:r>
    </w:p>
    <w:p w:rsidR="1580DCE7" w:rsidP="67759078" w:rsidRDefault="1580DCE7" w14:paraId="72ED8F25" w14:textId="68662E72">
      <w:pPr>
        <w:shd w:val="clear" w:color="auto" w:fill="1F1F1F"/>
        <w:spacing w:before="0" w:beforeAutospacing="off" w:after="0" w:afterAutospacing="off"/>
      </w:pPr>
      <w:r w:rsidRPr="67759078" w:rsidR="1580DCE7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direction LR</w:t>
      </w:r>
    </w:p>
    <w:p w:rsidR="1580DCE7" w:rsidP="67759078" w:rsidRDefault="1580DCE7" w14:paraId="1C9EBD90" w14:textId="3A2C0F38">
      <w:pPr>
        <w:shd w:val="clear" w:color="auto" w:fill="1F1F1F"/>
        <w:spacing w:before="0" w:beforeAutospacing="off" w:after="0" w:afterAutospacing="off"/>
      </w:pPr>
      <w:r w:rsidRPr="67759078" w:rsidR="1580DCE7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id1(PA)</w:t>
      </w:r>
    </w:p>
    <w:p w:rsidR="1580DCE7" w:rsidP="67759078" w:rsidRDefault="1580DCE7" w14:paraId="7A6470A3" w14:textId="2DCB13E4">
      <w:pPr>
        <w:shd w:val="clear" w:color="auto" w:fill="1F1F1F"/>
        <w:spacing w:before="0" w:beforeAutospacing="off" w:after="0" w:afterAutospacing="off"/>
      </w:pPr>
      <w:r w:rsidRPr="67759078" w:rsidR="1580DCE7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end</w:t>
      </w:r>
    </w:p>
    <w:p w:rsidR="67759078" w:rsidP="67759078" w:rsidRDefault="67759078" w14:paraId="0CFFCD6A" w14:textId="22760907">
      <w:pPr>
        <w:shd w:val="clear" w:color="auto" w:fill="1F1F1F"/>
        <w:spacing w:before="0" w:beforeAutospacing="off" w:after="0" w:afterAutospacing="off"/>
      </w:pPr>
    </w:p>
    <w:p w:rsidR="1580DCE7" w:rsidP="67759078" w:rsidRDefault="1580DCE7" w14:paraId="7812D9F2" w14:textId="39594261">
      <w:pPr>
        <w:shd w:val="clear" w:color="auto" w:fill="1F1F1F"/>
        <w:spacing w:before="0" w:beforeAutospacing="off" w:after="0" w:afterAutospacing="off"/>
      </w:pPr>
      <w:r w:rsidRPr="67759078" w:rsidR="1580DCE7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subgraph Harmonisation</w:t>
      </w:r>
    </w:p>
    <w:p w:rsidR="1580DCE7" w:rsidP="67759078" w:rsidRDefault="1580DCE7" w14:paraId="0B23C7B1" w14:textId="15A5C156">
      <w:pPr>
        <w:shd w:val="clear" w:color="auto" w:fill="1F1F1F"/>
        <w:spacing w:before="0" w:beforeAutospacing="off" w:after="0" w:afterAutospacing="off"/>
      </w:pPr>
      <w:r w:rsidRPr="67759078" w:rsidR="1580DCE7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direction LR</w:t>
      </w:r>
    </w:p>
    <w:p w:rsidR="1580DCE7" w:rsidP="67759078" w:rsidRDefault="1580DCE7" w14:paraId="3607AE4F" w14:textId="487D64DD">
      <w:pPr>
        <w:shd w:val="clear" w:color="auto" w:fill="1F1F1F"/>
        <w:spacing w:before="0" w:beforeAutospacing="off" w:after="0" w:afterAutospacing="off"/>
      </w:pPr>
      <w:r w:rsidRPr="67759078" w:rsidR="1580DCE7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id1 &lt;--&gt;|"IA {29,99}"| id3(PR)</w:t>
      </w:r>
    </w:p>
    <w:p w:rsidR="1580DCE7" w:rsidP="67759078" w:rsidRDefault="1580DCE7" w14:paraId="7B0A6ACA" w14:textId="4FF54320">
      <w:pPr>
        <w:shd w:val="clear" w:color="auto" w:fill="1F1F1F"/>
        <w:spacing w:before="0" w:beforeAutospacing="off" w:after="0" w:afterAutospacing="off"/>
      </w:pPr>
      <w:r w:rsidRPr="67759078" w:rsidR="1580DCE7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id2 --&gt;|"RA {29}"| id3(PR)</w:t>
      </w:r>
    </w:p>
    <w:p w:rsidR="1580DCE7" w:rsidP="67759078" w:rsidRDefault="1580DCE7" w14:paraId="489D8376" w14:textId="5BBEF370">
      <w:pPr>
        <w:shd w:val="clear" w:color="auto" w:fill="1F1F1F"/>
        <w:spacing w:before="0" w:beforeAutospacing="off" w:after="0" w:afterAutospacing="off"/>
      </w:pPr>
      <w:r w:rsidRPr="67759078" w:rsidR="1580DCE7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id2 --&gt;|"RA {39}"| id5(PR)</w:t>
      </w:r>
    </w:p>
    <w:p w:rsidR="1580DCE7" w:rsidP="67759078" w:rsidRDefault="1580DCE7" w14:paraId="55F1ACA7" w14:textId="69322FF7">
      <w:pPr>
        <w:shd w:val="clear" w:color="auto" w:fill="1F1F1F"/>
        <w:spacing w:before="0" w:beforeAutospacing="off" w:after="0" w:afterAutospacing="off"/>
      </w:pPr>
      <w:r w:rsidRPr="67759078" w:rsidR="1580DCE7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id5 --&gt;|"IA {99}"| id1</w:t>
      </w:r>
    </w:p>
    <w:p w:rsidR="1580DCE7" w:rsidP="67759078" w:rsidRDefault="1580DCE7" w14:paraId="1F6BC1E4" w14:textId="2B878F3E">
      <w:pPr>
        <w:shd w:val="clear" w:color="auto" w:fill="1F1F1F"/>
        <w:spacing w:before="0" w:beforeAutospacing="off" w:after="0" w:afterAutospacing="off"/>
      </w:pPr>
      <w:r w:rsidRPr="67759078" w:rsidR="1580DCE7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id5 &lt;--&gt;|"RA {29,49}"| id3</w:t>
      </w:r>
    </w:p>
    <w:p w:rsidR="1580DCE7" w:rsidP="67759078" w:rsidRDefault="1580DCE7" w14:paraId="6A64B228" w14:textId="5074A7D8">
      <w:pPr>
        <w:shd w:val="clear" w:color="auto" w:fill="1F1F1F"/>
        <w:spacing w:before="0" w:beforeAutospacing="off" w:after="0" w:afterAutospacing="off"/>
      </w:pPr>
      <w:r w:rsidRPr="67759078" w:rsidR="1580DCE7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end</w:t>
      </w:r>
    </w:p>
    <w:p w:rsidR="67759078" w:rsidP="67759078" w:rsidRDefault="67759078" w14:paraId="258AA386" w14:textId="2C833FB3">
      <w:pPr>
        <w:shd w:val="clear" w:color="auto" w:fill="1F1F1F"/>
        <w:spacing w:before="0" w:beforeAutospacing="off" w:after="0" w:afterAutospacing="off"/>
      </w:pPr>
    </w:p>
    <w:p w:rsidR="1580DCE7" w:rsidP="67759078" w:rsidRDefault="1580DCE7" w14:paraId="749CF090" w14:textId="70F32758">
      <w:pPr>
        <w:shd w:val="clear" w:color="auto" w:fill="1F1F1F"/>
        <w:spacing w:before="0" w:beforeAutospacing="off" w:after="0" w:afterAutospacing="off"/>
      </w:pPr>
      <w:r w:rsidRPr="67759078" w:rsidR="1580DCE7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subgraph Path elaboration</w:t>
      </w:r>
    </w:p>
    <w:p w:rsidR="1580DCE7" w:rsidP="67759078" w:rsidRDefault="1580DCE7" w14:paraId="29CF7878" w14:textId="504046AA">
      <w:pPr>
        <w:shd w:val="clear" w:color="auto" w:fill="1F1F1F"/>
        <w:spacing w:before="0" w:beforeAutospacing="off" w:after="0" w:afterAutospacing="off"/>
      </w:pPr>
      <w:r w:rsidRPr="67759078" w:rsidR="1580DCE7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direction LR</w:t>
      </w:r>
    </w:p>
    <w:p w:rsidR="1580DCE7" w:rsidP="67759078" w:rsidRDefault="1580DCE7" w14:paraId="1A8855DF" w14:textId="14890785">
      <w:pPr>
        <w:shd w:val="clear" w:color="auto" w:fill="1F1F1F"/>
        <w:spacing w:before="0" w:beforeAutospacing="off" w:after="0" w:afterAutospacing="off"/>
      </w:pPr>
      <w:r w:rsidRPr="67759078" w:rsidR="1580DCE7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id5 --&gt;|"IA {69}"| id7(PR)</w:t>
      </w:r>
    </w:p>
    <w:p w:rsidR="1580DCE7" w:rsidP="67759078" w:rsidRDefault="1580DCE7" w14:paraId="06C30B4C" w14:textId="5AF34BA2">
      <w:pPr>
        <w:shd w:val="clear" w:color="auto" w:fill="1F1F1F"/>
        <w:spacing w:before="0" w:beforeAutospacing="off" w:after="0" w:afterAutospacing="off"/>
      </w:pPr>
      <w:r w:rsidRPr="67759078" w:rsidR="1580DCE7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id7 --&gt;|"IA {99}/IIM {328}"| id2(PR)</w:t>
      </w:r>
    </w:p>
    <w:p w:rsidR="1580DCE7" w:rsidP="67759078" w:rsidRDefault="1580DCE7" w14:paraId="03521E20" w14:textId="3B930F5B">
      <w:pPr>
        <w:shd w:val="clear" w:color="auto" w:fill="1F1F1F"/>
        <w:spacing w:before="0" w:beforeAutospacing="off" w:after="0" w:afterAutospacing="off"/>
      </w:pPr>
      <w:r w:rsidRPr="67759078" w:rsidR="1580DCE7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end</w:t>
      </w:r>
    </w:p>
    <w:p w:rsidR="67759078" w:rsidP="67759078" w:rsidRDefault="67759078" w14:paraId="3ED04A73" w14:textId="39504978">
      <w:pPr>
        <w:shd w:val="clear" w:color="auto" w:fill="1F1F1F"/>
        <w:spacing w:before="0" w:beforeAutospacing="off" w:after="0" w:afterAutospacing="off"/>
      </w:pPr>
    </w:p>
    <w:p w:rsidR="67759078" w:rsidP="67759078" w:rsidRDefault="67759078" w14:paraId="7A187664" w14:textId="2F028B49">
      <w:pPr>
        <w:shd w:val="clear" w:color="auto" w:fill="1F1F1F"/>
        <w:spacing w:before="0" w:beforeAutospacing="off" w:after="0" w:afterAutospacing="off"/>
      </w:pPr>
    </w:p>
    <w:p w:rsidR="1580DCE7" w:rsidP="67759078" w:rsidRDefault="1580DCE7" w14:paraId="6F596EFC" w14:textId="0598B696">
      <w:pPr>
        <w:shd w:val="clear" w:color="auto" w:fill="1F1F1F"/>
        <w:spacing w:before="0" w:beforeAutospacing="off" w:after="0" w:afterAutospacing="off"/>
      </w:pPr>
      <w:r w:rsidRPr="67759078" w:rsidR="1580DCE7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>style id2 fill: #1887f0</w:t>
      </w:r>
    </w:p>
    <w:p w:rsidR="1580DCE7" w:rsidP="67759078" w:rsidRDefault="1580DCE7" w14:paraId="18B6CDA4" w14:textId="60F3106B">
      <w:pPr>
        <w:shd w:val="clear" w:color="auto" w:fill="1F1F1F"/>
        <w:spacing w:before="0" w:beforeAutospacing="off" w:after="0" w:afterAutospacing="off"/>
      </w:pPr>
      <w:r w:rsidRPr="67759078" w:rsidR="1580DCE7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>style id3 fill: #fcba03</w:t>
      </w:r>
    </w:p>
    <w:p w:rsidR="1580DCE7" w:rsidP="67759078" w:rsidRDefault="1580DCE7" w14:paraId="24E7C0CE" w14:textId="0EC3D7BB">
      <w:pPr>
        <w:shd w:val="clear" w:color="auto" w:fill="1F1F1F"/>
        <w:spacing w:before="0" w:beforeAutospacing="off" w:after="0" w:afterAutospacing="off"/>
      </w:pPr>
      <w:r w:rsidRPr="67759078" w:rsidR="1580DCE7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>style id5 fill: #03a82a</w:t>
      </w:r>
    </w:p>
    <w:p w:rsidR="1580DCE7" w:rsidP="67759078" w:rsidRDefault="1580DCE7" w14:paraId="2E9C345C" w14:textId="3CED9080">
      <w:pPr>
        <w:shd w:val="clear" w:color="auto" w:fill="1F1F1F"/>
        <w:spacing w:before="0" w:beforeAutospacing="off" w:after="0" w:afterAutospacing="off"/>
      </w:pPr>
      <w:r w:rsidRPr="67759078" w:rsidR="1580DCE7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>style id7 fill: #03a82a</w:t>
      </w:r>
    </w:p>
    <w:p w:rsidR="1580DCE7" w:rsidP="67759078" w:rsidRDefault="1580DCE7" w14:paraId="5FD4CB9C" w14:textId="595DE08F">
      <w:pPr>
        <w:shd w:val="clear" w:color="auto" w:fill="1F1F1F"/>
        <w:spacing w:before="0" w:beforeAutospacing="off" w:after="0" w:afterAutospacing="off"/>
      </w:pPr>
      <w:r w:rsidRPr="67759078" w:rsidR="1580DCE7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>style id1 fill: #03a82a</w:t>
      </w:r>
    </w:p>
    <w:p w:rsidR="1580DCE7" w:rsidP="67759078" w:rsidRDefault="1580DCE7" w14:paraId="6B365C8F" w14:textId="43EDE726">
      <w:pPr>
        <w:shd w:val="clear" w:color="auto" w:fill="1F1F1F"/>
        <w:spacing w:before="0" w:beforeAutospacing="off" w:after="0" w:afterAutospacing="off"/>
      </w:pPr>
      <w:r w:rsidRPr="67759078" w:rsidR="1580DCE7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>```</w:t>
      </w:r>
    </w:p>
    <w:p w:rsidR="00413A17" w:rsidRDefault="000F7106" w14:paraId="00000321" w14:textId="77777777">
      <w:pPr>
        <w:pStyle w:val="Cmsor1"/>
      </w:pPr>
      <w:bookmarkStart w:name="_5ol8szxcs4f0" w:colFirst="0" w:colLast="0" w:id="39"/>
      <w:bookmarkEnd w:id="39"/>
      <w:r>
        <w:br w:type="page"/>
      </w:r>
    </w:p>
    <w:p w:rsidR="00413A17" w:rsidRDefault="000F7106" w14:paraId="00000322" w14:textId="77777777">
      <w:pPr>
        <w:pStyle w:val="Cmsor1"/>
      </w:pPr>
      <w:bookmarkStart w:name="_ijp9qyqf9am9" w:id="40"/>
      <w:bookmarkEnd w:id="40"/>
      <w:r w:rsidR="000F7106">
        <w:rPr/>
        <w:t>Path modification offer level</w:t>
      </w:r>
    </w:p>
    <w:p w:rsidR="61073D68" w:rsidP="67759078" w:rsidRDefault="61073D68" w14:paraId="3522A0F6" w14:textId="1FFBA0E7">
      <w:pPr>
        <w:shd w:val="clear" w:color="auto" w:fill="1F1F1F"/>
        <w:spacing w:before="0" w:beforeAutospacing="off" w:after="0" w:afterAutospacing="off"/>
      </w:pPr>
      <w:r w:rsidRPr="67759078" w:rsidR="61073D68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>```mermaid</w:t>
      </w:r>
    </w:p>
    <w:p w:rsidR="61073D68" w:rsidP="67759078" w:rsidRDefault="61073D68" w14:paraId="46F55B1E" w14:textId="3C549CC7">
      <w:pPr>
        <w:shd w:val="clear" w:color="auto" w:fill="1F1F1F"/>
        <w:spacing w:before="0" w:beforeAutospacing="off" w:after="0" w:afterAutospacing="off"/>
      </w:pPr>
      <w:r w:rsidRPr="67759078" w:rsidR="61073D68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>flowchart LR</w:t>
      </w:r>
    </w:p>
    <w:p w:rsidR="61073D68" w:rsidP="67759078" w:rsidRDefault="61073D68" w14:paraId="1C9E1543" w14:textId="5448DAEB">
      <w:pPr>
        <w:shd w:val="clear" w:color="auto" w:fill="1F1F1F"/>
        <w:spacing w:before="0" w:beforeAutospacing="off" w:after="0" w:afterAutospacing="off"/>
      </w:pPr>
      <w:r w:rsidRPr="67759078" w:rsidR="61073D68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subgraph Booked</w:t>
      </w:r>
    </w:p>
    <w:p w:rsidR="61073D68" w:rsidP="67759078" w:rsidRDefault="61073D68" w14:paraId="2F2ED107" w14:textId="17579058">
      <w:pPr>
        <w:shd w:val="clear" w:color="auto" w:fill="1F1F1F"/>
        <w:spacing w:before="0" w:beforeAutospacing="off" w:after="0" w:afterAutospacing="off"/>
      </w:pPr>
      <w:r w:rsidRPr="67759078" w:rsidR="61073D68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direction LR</w:t>
      </w:r>
    </w:p>
    <w:p w:rsidR="61073D68" w:rsidP="67759078" w:rsidRDefault="61073D68" w14:paraId="2B856BFC" w14:textId="3144528D">
      <w:pPr>
        <w:shd w:val="clear" w:color="auto" w:fill="1F1F1F"/>
        <w:spacing w:before="0" w:beforeAutospacing="off" w:after="0" w:afterAutospacing="off"/>
      </w:pPr>
      <w:r w:rsidRPr="67759078" w:rsidR="61073D68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id1(PA)</w:t>
      </w:r>
    </w:p>
    <w:p w:rsidR="61073D68" w:rsidP="67759078" w:rsidRDefault="61073D68" w14:paraId="428BBAAF" w14:textId="428C5D57">
      <w:pPr>
        <w:shd w:val="clear" w:color="auto" w:fill="1F1F1F"/>
        <w:spacing w:before="0" w:beforeAutospacing="off" w:after="0" w:afterAutospacing="off"/>
      </w:pPr>
      <w:r w:rsidRPr="67759078" w:rsidR="61073D68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end</w:t>
      </w:r>
    </w:p>
    <w:p w:rsidR="67759078" w:rsidP="67759078" w:rsidRDefault="67759078" w14:paraId="1B4D7347" w14:textId="68809C62">
      <w:pPr>
        <w:shd w:val="clear" w:color="auto" w:fill="1F1F1F"/>
        <w:spacing w:before="0" w:beforeAutospacing="off" w:after="0" w:afterAutospacing="off"/>
      </w:pPr>
    </w:p>
    <w:p w:rsidR="61073D68" w:rsidP="67759078" w:rsidRDefault="61073D68" w14:paraId="3A562FE1" w14:textId="47C925D3">
      <w:pPr>
        <w:shd w:val="clear" w:color="auto" w:fill="1F1F1F"/>
        <w:spacing w:before="0" w:beforeAutospacing="off" w:after="0" w:afterAutospacing="off"/>
      </w:pPr>
      <w:r w:rsidRPr="67759078" w:rsidR="61073D68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subgraph Elaboration</w:t>
      </w:r>
    </w:p>
    <w:p w:rsidR="61073D68" w:rsidP="67759078" w:rsidRDefault="61073D68" w14:paraId="7085BFAE" w14:textId="7265437D">
      <w:pPr>
        <w:shd w:val="clear" w:color="auto" w:fill="1F1F1F"/>
        <w:spacing w:before="0" w:beforeAutospacing="off" w:after="0" w:afterAutospacing="off"/>
      </w:pPr>
      <w:r w:rsidRPr="67759078" w:rsidR="61073D68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direction LR</w:t>
      </w:r>
    </w:p>
    <w:p w:rsidR="61073D68" w:rsidP="67759078" w:rsidRDefault="61073D68" w14:paraId="10D28D34" w14:textId="70A4B339">
      <w:pPr>
        <w:shd w:val="clear" w:color="auto" w:fill="1F1F1F"/>
        <w:spacing w:before="0" w:beforeAutospacing="off" w:after="0" w:afterAutospacing="off"/>
      </w:pPr>
      <w:r w:rsidRPr="67759078" w:rsidR="61073D68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id2(PA) --&gt;|"RIM {112}"| id3(PA)</w:t>
      </w:r>
    </w:p>
    <w:p w:rsidR="61073D68" w:rsidP="67759078" w:rsidRDefault="61073D68" w14:paraId="76E7D438" w14:textId="7D57C3C5">
      <w:pPr>
        <w:shd w:val="clear" w:color="auto" w:fill="1F1F1F"/>
        <w:spacing w:before="0" w:beforeAutospacing="off" w:after="0" w:afterAutospacing="off"/>
      </w:pPr>
      <w:r w:rsidRPr="67759078" w:rsidR="61073D68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id2 --&gt;|"RIM 396"| id5(PA)</w:t>
      </w:r>
    </w:p>
    <w:p w:rsidR="61073D68" w:rsidP="67759078" w:rsidRDefault="61073D68" w14:paraId="63C9379C" w14:textId="041D446A">
      <w:pPr>
        <w:shd w:val="clear" w:color="auto" w:fill="1F1F1F"/>
        <w:spacing w:before="0" w:beforeAutospacing="off" w:after="0" w:afterAutospacing="off"/>
      </w:pPr>
      <w:r w:rsidRPr="67759078" w:rsidR="61073D68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id12(none) &lt;--&gt;|"RIM {112,251}"| id3</w:t>
      </w:r>
    </w:p>
    <w:p w:rsidR="61073D68" w:rsidP="67759078" w:rsidRDefault="61073D68" w14:paraId="36CE826D" w14:textId="20A89CF5">
      <w:pPr>
        <w:shd w:val="clear" w:color="auto" w:fill="1F1F1F"/>
        <w:spacing w:before="0" w:beforeAutospacing="off" w:after="0" w:afterAutospacing="off"/>
      </w:pPr>
      <w:r w:rsidRPr="67759078" w:rsidR="61073D68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id12 --&gt;|"RIM {473}"| id4(PR)</w:t>
      </w:r>
    </w:p>
    <w:p w:rsidR="61073D68" w:rsidP="67759078" w:rsidRDefault="61073D68" w14:paraId="4060947B" w14:textId="6E5532AD">
      <w:pPr>
        <w:shd w:val="clear" w:color="auto" w:fill="1F1F1F"/>
        <w:spacing w:before="0" w:beforeAutospacing="off" w:after="0" w:afterAutospacing="off"/>
      </w:pPr>
      <w:r w:rsidRPr="67759078" w:rsidR="61073D68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id12 &lt;--&gt;|"RIM {472,251}"| id5</w:t>
      </w:r>
    </w:p>
    <w:p w:rsidR="61073D68" w:rsidP="67759078" w:rsidRDefault="61073D68" w14:paraId="199B8741" w14:textId="193386BE">
      <w:pPr>
        <w:shd w:val="clear" w:color="auto" w:fill="1F1F1F"/>
        <w:spacing w:before="0" w:beforeAutospacing="off" w:after="0" w:afterAutospacing="off"/>
      </w:pPr>
      <w:r w:rsidRPr="67759078" w:rsidR="61073D68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id5 &lt;--&gt;|"RIM {112,396}"| id3</w:t>
      </w:r>
    </w:p>
    <w:p w:rsidR="61073D68" w:rsidP="67759078" w:rsidRDefault="61073D68" w14:paraId="3F383738" w14:textId="04EDFE65">
      <w:pPr>
        <w:shd w:val="clear" w:color="auto" w:fill="1F1F1F"/>
        <w:spacing w:before="0" w:beforeAutospacing="off" w:after="0" w:afterAutospacing="off"/>
      </w:pPr>
      <w:r w:rsidRPr="67759078" w:rsidR="61073D68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end</w:t>
      </w:r>
    </w:p>
    <w:p w:rsidR="67759078" w:rsidP="67759078" w:rsidRDefault="67759078" w14:paraId="79A77F1A" w14:textId="3914BC89">
      <w:pPr>
        <w:shd w:val="clear" w:color="auto" w:fill="1F1F1F"/>
        <w:spacing w:before="0" w:beforeAutospacing="off" w:after="0" w:afterAutospacing="off"/>
      </w:pPr>
    </w:p>
    <w:p w:rsidR="61073D68" w:rsidP="67759078" w:rsidRDefault="61073D68" w14:paraId="756CAA29" w14:textId="338FF9AC">
      <w:pPr>
        <w:shd w:val="clear" w:color="auto" w:fill="1F1F1F"/>
        <w:spacing w:before="0" w:beforeAutospacing="off" w:after="0" w:afterAutospacing="off"/>
      </w:pPr>
      <w:r w:rsidRPr="67759078" w:rsidR="61073D68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subgraph Acceptance</w:t>
      </w:r>
    </w:p>
    <w:p w:rsidR="61073D68" w:rsidP="67759078" w:rsidRDefault="61073D68" w14:paraId="4F1E1CF1" w14:textId="4088F3E3">
      <w:pPr>
        <w:shd w:val="clear" w:color="auto" w:fill="1F1F1F"/>
        <w:spacing w:before="0" w:beforeAutospacing="off" w:after="0" w:afterAutospacing="off"/>
      </w:pPr>
      <w:r w:rsidRPr="67759078" w:rsidR="61073D68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direction LR</w:t>
      </w:r>
    </w:p>
    <w:p w:rsidR="61073D68" w:rsidP="67759078" w:rsidRDefault="61073D68" w14:paraId="0EC32701" w14:textId="6AE22EF5">
      <w:pPr>
        <w:shd w:val="clear" w:color="auto" w:fill="1F1F1F"/>
        <w:spacing w:before="0" w:beforeAutospacing="off" w:after="0" w:afterAutospacing="off"/>
      </w:pPr>
      <w:r w:rsidRPr="67759078" w:rsidR="61073D68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id5 --&gt;|"IIM {398}"| id7("PA|RA")</w:t>
      </w:r>
    </w:p>
    <w:p w:rsidR="61073D68" w:rsidP="67759078" w:rsidRDefault="61073D68" w14:paraId="267A47B4" w14:textId="168D8F44">
      <w:pPr>
        <w:shd w:val="clear" w:color="auto" w:fill="1F1F1F"/>
        <w:spacing w:before="0" w:beforeAutospacing="off" w:after="0" w:afterAutospacing="off"/>
      </w:pPr>
      <w:r w:rsidRPr="67759078" w:rsidR="61073D68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id4 --&gt;|"IIM {398}"| id7</w:t>
      </w:r>
    </w:p>
    <w:p w:rsidR="61073D68" w:rsidP="67759078" w:rsidRDefault="61073D68" w14:paraId="0A419524" w14:textId="5022C870">
      <w:pPr>
        <w:shd w:val="clear" w:color="auto" w:fill="1F1F1F"/>
        <w:spacing w:before="0" w:beforeAutospacing="off" w:after="0" w:afterAutospacing="off"/>
      </w:pPr>
      <w:r w:rsidRPr="67759078" w:rsidR="61073D68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id7 --&gt;|"RA"| id8("PA|RA")</w:t>
      </w:r>
    </w:p>
    <w:p w:rsidR="61073D68" w:rsidP="67759078" w:rsidRDefault="61073D68" w14:paraId="492437F4" w14:textId="757E1BA0">
      <w:pPr>
        <w:shd w:val="clear" w:color="auto" w:fill="1F1F1F"/>
        <w:spacing w:before="0" w:beforeAutospacing="off" w:after="0" w:afterAutospacing="off"/>
      </w:pPr>
      <w:r w:rsidRPr="67759078" w:rsidR="61073D68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id7 --&gt;|"RA {403}"| id9("PA|RA")</w:t>
      </w:r>
    </w:p>
    <w:p w:rsidR="61073D68" w:rsidP="67759078" w:rsidRDefault="61073D68" w14:paraId="73ED7181" w14:textId="741AC560">
      <w:pPr>
        <w:shd w:val="clear" w:color="auto" w:fill="1F1F1F"/>
        <w:spacing w:before="0" w:beforeAutospacing="off" w:after="0" w:afterAutospacing="off"/>
      </w:pPr>
      <w:r w:rsidRPr="67759078" w:rsidR="61073D68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id7 --&gt;|"RA {401}"| id10("PA|RA")</w:t>
      </w:r>
    </w:p>
    <w:p w:rsidR="61073D68" w:rsidP="67759078" w:rsidRDefault="61073D68" w14:paraId="532BEDEC" w14:textId="4D51A1FF">
      <w:pPr>
        <w:shd w:val="clear" w:color="auto" w:fill="1F1F1F"/>
        <w:spacing w:before="0" w:beforeAutospacing="off" w:after="0" w:afterAutospacing="off"/>
      </w:pPr>
      <w:r w:rsidRPr="67759078" w:rsidR="61073D68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id9 --&gt;|"IA {408}"| id2</w:t>
      </w:r>
    </w:p>
    <w:p w:rsidR="61073D68" w:rsidP="67759078" w:rsidRDefault="61073D68" w14:paraId="7E180ABE" w14:textId="41697E6B">
      <w:pPr>
        <w:shd w:val="clear" w:color="auto" w:fill="1F1F1F"/>
        <w:spacing w:before="0" w:beforeAutospacing="off" w:after="0" w:afterAutospacing="off"/>
      </w:pPr>
      <w:r w:rsidRPr="67759078" w:rsidR="61073D68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id9 --&gt;|"IA {411}"| id1</w:t>
      </w:r>
    </w:p>
    <w:p w:rsidR="61073D68" w:rsidP="67759078" w:rsidRDefault="61073D68" w14:paraId="50C07C36" w14:textId="15F341E3">
      <w:pPr>
        <w:shd w:val="clear" w:color="auto" w:fill="1F1F1F"/>
        <w:spacing w:before="0" w:beforeAutospacing="off" w:after="0" w:afterAutospacing="off"/>
      </w:pPr>
      <w:r w:rsidRPr="67759078" w:rsidR="61073D68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id8 &lt;--&gt;|"RA {403}"| id9</w:t>
      </w:r>
    </w:p>
    <w:p w:rsidR="61073D68" w:rsidP="67759078" w:rsidRDefault="61073D68" w14:paraId="368767F1" w14:textId="5CEAC525">
      <w:pPr>
        <w:shd w:val="clear" w:color="auto" w:fill="1F1F1F"/>
        <w:spacing w:before="0" w:beforeAutospacing="off" w:after="0" w:afterAutospacing="off"/>
      </w:pPr>
      <w:r w:rsidRPr="67759078" w:rsidR="61073D68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id8 &lt;--&gt;|"RA {401}"| id10</w:t>
      </w:r>
    </w:p>
    <w:p w:rsidR="61073D68" w:rsidP="67759078" w:rsidRDefault="61073D68" w14:paraId="6B5AC005" w14:textId="7C320C91">
      <w:pPr>
        <w:shd w:val="clear" w:color="auto" w:fill="1F1F1F"/>
        <w:spacing w:before="0" w:beforeAutospacing="off" w:after="0" w:afterAutospacing="off"/>
      </w:pPr>
      <w:r w:rsidRPr="67759078" w:rsidR="61073D68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id9 &lt;--&gt;|"RA {401}"| id10</w:t>
      </w:r>
    </w:p>
    <w:p w:rsidR="61073D68" w:rsidP="67759078" w:rsidRDefault="61073D68" w14:paraId="54436876" w14:textId="19D9B886">
      <w:pPr>
        <w:shd w:val="clear" w:color="auto" w:fill="1F1F1F"/>
        <w:spacing w:before="0" w:beforeAutospacing="off" w:after="0" w:afterAutospacing="off"/>
      </w:pPr>
      <w:r w:rsidRPr="67759078" w:rsidR="61073D68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end</w:t>
      </w:r>
    </w:p>
    <w:p w:rsidR="67759078" w:rsidP="67759078" w:rsidRDefault="67759078" w14:paraId="7489ACE4" w14:textId="25A47892">
      <w:pPr>
        <w:shd w:val="clear" w:color="auto" w:fill="1F1F1F"/>
        <w:spacing w:before="0" w:beforeAutospacing="off" w:after="0" w:afterAutospacing="off"/>
      </w:pPr>
    </w:p>
    <w:p w:rsidR="61073D68" w:rsidP="67759078" w:rsidRDefault="61073D68" w14:paraId="12FE81D4" w14:textId="12DFE2C8">
      <w:pPr>
        <w:shd w:val="clear" w:color="auto" w:fill="1F1F1F"/>
        <w:spacing w:before="0" w:beforeAutospacing="off" w:after="0" w:afterAutospacing="off"/>
      </w:pPr>
      <w:r w:rsidRPr="67759078" w:rsidR="61073D68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subgraph Allocation</w:t>
      </w:r>
    </w:p>
    <w:p w:rsidR="61073D68" w:rsidP="67759078" w:rsidRDefault="61073D68" w14:paraId="41C8753A" w14:textId="0EF4B586">
      <w:pPr>
        <w:shd w:val="clear" w:color="auto" w:fill="1F1F1F"/>
        <w:spacing w:before="0" w:beforeAutospacing="off" w:after="0" w:afterAutospacing="off"/>
      </w:pPr>
      <w:r w:rsidRPr="67759078" w:rsidR="61073D68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direction LR</w:t>
      </w:r>
    </w:p>
    <w:p w:rsidR="61073D68" w:rsidP="67759078" w:rsidRDefault="61073D68" w14:paraId="30C1EFD9" w14:textId="176AF71A">
      <w:pPr>
        <w:shd w:val="clear" w:color="auto" w:fill="1F1F1F"/>
        <w:spacing w:before="0" w:beforeAutospacing="off" w:after="0" w:afterAutospacing="off"/>
      </w:pPr>
      <w:r w:rsidRPr="67759078" w:rsidR="61073D68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id10 --&gt;|"IA {405}"| id11(PA)</w:t>
      </w:r>
    </w:p>
    <w:p w:rsidR="61073D68" w:rsidP="67759078" w:rsidRDefault="61073D68" w14:paraId="106B5017" w14:textId="1AA81165">
      <w:pPr>
        <w:shd w:val="clear" w:color="auto" w:fill="1F1F1F"/>
        <w:spacing w:before="0" w:beforeAutospacing="off" w:after="0" w:afterAutospacing="off"/>
      </w:pPr>
      <w:r w:rsidRPr="67759078" w:rsidR="61073D68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id11 --&gt;|"RIM {211}"| id1</w:t>
      </w:r>
    </w:p>
    <w:p w:rsidR="61073D68" w:rsidP="67759078" w:rsidRDefault="61073D68" w14:paraId="47B64B31" w14:textId="56A2611F">
      <w:pPr>
        <w:shd w:val="clear" w:color="auto" w:fill="1F1F1F"/>
        <w:spacing w:before="0" w:beforeAutospacing="off" w:after="0" w:afterAutospacing="off"/>
      </w:pPr>
      <w:r w:rsidRPr="67759078" w:rsidR="61073D68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 xml:space="preserve">   end</w:t>
      </w:r>
    </w:p>
    <w:p w:rsidR="67759078" w:rsidP="67759078" w:rsidRDefault="67759078" w14:paraId="4F10055F" w14:textId="2A376D67">
      <w:pPr>
        <w:shd w:val="clear" w:color="auto" w:fill="1F1F1F"/>
        <w:spacing w:before="0" w:beforeAutospacing="off" w:after="0" w:afterAutospacing="off"/>
      </w:pPr>
    </w:p>
    <w:p w:rsidR="61073D68" w:rsidP="67759078" w:rsidRDefault="61073D68" w14:paraId="5AB3CDA1" w14:textId="18C3F69E">
      <w:pPr>
        <w:shd w:val="clear" w:color="auto" w:fill="1F1F1F"/>
        <w:spacing w:before="0" w:beforeAutospacing="off" w:after="0" w:afterAutospacing="off"/>
      </w:pPr>
      <w:r w:rsidRPr="67759078" w:rsidR="61073D68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>style id2 fill: #1887f0</w:t>
      </w:r>
    </w:p>
    <w:p w:rsidR="61073D68" w:rsidP="67759078" w:rsidRDefault="61073D68" w14:paraId="281063C3" w14:textId="2A5CB1D9">
      <w:pPr>
        <w:shd w:val="clear" w:color="auto" w:fill="1F1F1F"/>
        <w:spacing w:before="0" w:beforeAutospacing="off" w:after="0" w:afterAutospacing="off"/>
      </w:pPr>
      <w:r w:rsidRPr="67759078" w:rsidR="61073D68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>style id3 fill: #fcba03</w:t>
      </w:r>
    </w:p>
    <w:p w:rsidR="61073D68" w:rsidP="67759078" w:rsidRDefault="61073D68" w14:paraId="1B07D87A" w14:textId="40CAEF8C">
      <w:pPr>
        <w:shd w:val="clear" w:color="auto" w:fill="1F1F1F"/>
        <w:spacing w:before="0" w:beforeAutospacing="off" w:after="0" w:afterAutospacing="off"/>
      </w:pPr>
      <w:r w:rsidRPr="67759078" w:rsidR="61073D68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>style id4 fill: #fc032c</w:t>
      </w:r>
    </w:p>
    <w:p w:rsidR="61073D68" w:rsidP="67759078" w:rsidRDefault="61073D68" w14:paraId="5DC204A2" w14:textId="0E236469">
      <w:pPr>
        <w:shd w:val="clear" w:color="auto" w:fill="1F1F1F"/>
        <w:spacing w:before="0" w:beforeAutospacing="off" w:after="0" w:afterAutospacing="off"/>
      </w:pPr>
      <w:r w:rsidRPr="67759078" w:rsidR="61073D68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>style id5 fill: #03a82a</w:t>
      </w:r>
    </w:p>
    <w:p w:rsidR="61073D68" w:rsidP="67759078" w:rsidRDefault="61073D68" w14:paraId="62ABFDAC" w14:textId="31ED6F23">
      <w:pPr>
        <w:shd w:val="clear" w:color="auto" w:fill="1F1F1F"/>
        <w:spacing w:before="0" w:beforeAutospacing="off" w:after="0" w:afterAutospacing="off"/>
      </w:pPr>
      <w:r w:rsidRPr="67759078" w:rsidR="61073D68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>style id7 fill: #1887f0</w:t>
      </w:r>
    </w:p>
    <w:p w:rsidR="61073D68" w:rsidP="67759078" w:rsidRDefault="61073D68" w14:paraId="0E5B622C" w14:textId="468576B0">
      <w:pPr>
        <w:shd w:val="clear" w:color="auto" w:fill="1F1F1F"/>
        <w:spacing w:before="0" w:beforeAutospacing="off" w:after="0" w:afterAutospacing="off"/>
      </w:pPr>
      <w:r w:rsidRPr="67759078" w:rsidR="61073D68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>style id1 fill: #03a82a</w:t>
      </w:r>
    </w:p>
    <w:p w:rsidR="61073D68" w:rsidP="67759078" w:rsidRDefault="61073D68" w14:paraId="1F047F79" w14:textId="2DA7393B">
      <w:pPr>
        <w:shd w:val="clear" w:color="auto" w:fill="1F1F1F"/>
        <w:spacing w:before="0" w:beforeAutospacing="off" w:after="0" w:afterAutospacing="off"/>
      </w:pPr>
      <w:r w:rsidRPr="67759078" w:rsidR="61073D68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>style id8 fill: #fcba03</w:t>
      </w:r>
    </w:p>
    <w:p w:rsidR="61073D68" w:rsidP="67759078" w:rsidRDefault="61073D68" w14:paraId="1EBE83B9" w14:textId="6F29E3AA">
      <w:pPr>
        <w:shd w:val="clear" w:color="auto" w:fill="1F1F1F"/>
        <w:spacing w:before="0" w:beforeAutospacing="off" w:after="0" w:afterAutospacing="off"/>
      </w:pPr>
      <w:r w:rsidRPr="67759078" w:rsidR="61073D68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>style id9 fill: #fc032c</w:t>
      </w:r>
    </w:p>
    <w:p w:rsidR="61073D68" w:rsidP="67759078" w:rsidRDefault="61073D68" w14:paraId="1CF4987D" w14:textId="5DB732F8">
      <w:pPr>
        <w:shd w:val="clear" w:color="auto" w:fill="1F1F1F"/>
        <w:spacing w:before="0" w:beforeAutospacing="off" w:after="0" w:afterAutospacing="off"/>
      </w:pPr>
      <w:r w:rsidRPr="67759078" w:rsidR="61073D68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>style id10 fill: #03a82a</w:t>
      </w:r>
    </w:p>
    <w:p w:rsidR="61073D68" w:rsidP="67759078" w:rsidRDefault="61073D68" w14:paraId="5B179BEC" w14:textId="4A2DBA6F">
      <w:pPr>
        <w:shd w:val="clear" w:color="auto" w:fill="1F1F1F"/>
        <w:spacing w:before="0" w:beforeAutospacing="off" w:after="0" w:afterAutospacing="off"/>
      </w:pPr>
      <w:r w:rsidRPr="67759078" w:rsidR="61073D68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>style id11 fill: #03a82a</w:t>
      </w:r>
    </w:p>
    <w:p w:rsidR="61073D68" w:rsidP="67759078" w:rsidRDefault="61073D68" w14:paraId="28082E4C" w14:textId="4595C5DD">
      <w:pPr>
        <w:shd w:val="clear" w:color="auto" w:fill="1F1F1F"/>
        <w:spacing w:before="0" w:beforeAutospacing="off" w:after="0" w:afterAutospacing="off"/>
      </w:pPr>
      <w:r w:rsidRPr="67759078" w:rsidR="61073D68">
        <w:rPr>
          <w:rFonts w:ascii="Courier New" w:hAnsi="Courier New" w:eastAsia="Courier New" w:cs="Courier New"/>
          <w:b w:val="0"/>
          <w:bCs w:val="0"/>
          <w:i w:val="0"/>
          <w:iCs w:val="0"/>
          <w:strike w:val="0"/>
          <w:dstrike w:val="0"/>
          <w:noProof w:val="0"/>
          <w:color w:val="CCCCCC"/>
          <w:sz w:val="18"/>
          <w:szCs w:val="18"/>
          <w:u w:val="none"/>
          <w:lang w:val="en-GB"/>
        </w:rPr>
        <w:t>```</w:t>
      </w:r>
    </w:p>
    <w:p w:rsidR="67759078" w:rsidRDefault="67759078" w14:paraId="2A9D80AF" w14:textId="23330C99"/>
    <w:p w:rsidR="00413A17" w:rsidRDefault="000F7106" w14:paraId="00000356" w14:textId="77777777">
      <w:pPr>
        <w:pStyle w:val="Cmsor1"/>
      </w:pPr>
      <w:bookmarkStart w:name="_1ur6nuvzstyt" w:colFirst="0" w:colLast="0" w:id="41"/>
      <w:bookmarkEnd w:id="41"/>
      <w:r>
        <w:br w:type="page"/>
      </w:r>
    </w:p>
    <w:p w:rsidR="00413A17" w:rsidRDefault="000F7106" w14:paraId="00000357" w14:textId="77777777">
      <w:pPr>
        <w:pStyle w:val="Cmsor1"/>
      </w:pPr>
      <w:bookmarkStart w:name="_lt8qmgusincu" w:colFirst="0" w:colLast="0" w:id="42"/>
      <w:bookmarkEnd w:id="42"/>
      <w:r>
        <w:t>Path cancellation reference train level</w:t>
      </w:r>
    </w:p>
    <w:p w:rsidR="00413A17" w:rsidRDefault="000F7106" w14:paraId="0000035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35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flowchart LR</w:t>
      </w:r>
    </w:p>
    <w:p w:rsidR="00413A17" w:rsidRDefault="000F7106" w14:paraId="0000035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id1(Booked) --&gt;|"IA {378}"| id2(Harmonisation)</w:t>
      </w:r>
    </w:p>
    <w:p w:rsidR="00413A17" w:rsidRDefault="000F7106" w14:paraId="0000035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id2 --&gt;|"IA {379}"| id1</w:t>
      </w:r>
    </w:p>
    <w:p w:rsidR="00413A17" w:rsidRDefault="000F7106" w14:paraId="0000035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id2 --&gt;|"IA {390}"| id5(Allocation)</w:t>
      </w:r>
    </w:p>
    <w:p w:rsidR="00413A17" w:rsidRDefault="000F7106" w14:paraId="0000035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id5 --&gt;|"RIM {392}"| id1</w:t>
      </w:r>
    </w:p>
    <w:p w:rsidR="00413A17" w:rsidRDefault="000F7106" w14:paraId="0000035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0F7106" w14:paraId="0000035F" w14:textId="77777777">
      <w:pPr>
        <w:pStyle w:val="Cmsor1"/>
      </w:pPr>
      <w:bookmarkStart w:name="_83mx2hb9xf2j" w:colFirst="0" w:colLast="0" w:id="43"/>
      <w:bookmarkEnd w:id="43"/>
      <w:r>
        <w:br w:type="page"/>
      </w:r>
    </w:p>
    <w:p w:rsidR="00413A17" w:rsidRDefault="000F7106" w14:paraId="00000360" w14:textId="77777777">
      <w:pPr>
        <w:pStyle w:val="Cmsor1"/>
      </w:pPr>
      <w:bookmarkStart w:name="_vlqe6jx68ir4" w:colFirst="0" w:colLast="0" w:id="44"/>
      <w:bookmarkEnd w:id="44"/>
      <w:r>
        <w:t>Path cancellation on offer level</w:t>
      </w:r>
    </w:p>
    <w:p w:rsidR="00413A17" w:rsidRDefault="000F7106" w14:paraId="0000036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36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flowchart LR</w:t>
      </w:r>
    </w:p>
    <w:p w:rsidR="00413A17" w:rsidRDefault="000F7106" w14:paraId="0000036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Booked</w:t>
      </w:r>
    </w:p>
    <w:p w:rsidR="00413A17" w:rsidRDefault="000F7106" w14:paraId="0000036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36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id1(PA)</w:t>
      </w:r>
    </w:p>
    <w:p w:rsidR="00413A17" w:rsidRDefault="000F7106" w14:paraId="0000036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36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36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Harmonisation</w:t>
      </w:r>
    </w:p>
    <w:p w:rsidR="00413A17" w:rsidRDefault="000F7106" w14:paraId="0000036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36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id1 &lt;--&gt;|"IA {378,379}"| id2(PA)</w:t>
      </w:r>
    </w:p>
    <w:p w:rsidR="00413A17" w:rsidRDefault="000F7106" w14:paraId="0000036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id2 --&gt;|"RA"| id3(PA)</w:t>
      </w:r>
    </w:p>
    <w:p w:rsidR="00413A17" w:rsidRDefault="000F7106" w14:paraId="0000036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id2 --&gt;|"RA {385}"| id5(PA)</w:t>
      </w:r>
    </w:p>
    <w:p w:rsidR="00413A17" w:rsidRDefault="000F7106" w14:paraId="0000036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id3 --&gt;|"IA {379}"| id1</w:t>
      </w:r>
    </w:p>
    <w:p w:rsidR="00413A17" w:rsidRDefault="000F7106" w14:paraId="0000036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id5 --&gt;|"IA {379}"| id1</w:t>
      </w:r>
    </w:p>
    <w:p w:rsidR="00413A17" w:rsidRDefault="000F7106" w14:paraId="0000036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&lt;--&gt;|"RA {385}"| id3</w:t>
      </w:r>
    </w:p>
    <w:p w:rsidR="00413A17" w:rsidRDefault="000F7106" w14:paraId="0000037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37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37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subgraph Allocation</w:t>
      </w:r>
    </w:p>
    <w:p w:rsidR="00413A17" w:rsidRDefault="000F7106" w14:paraId="0000037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direction LR</w:t>
      </w:r>
    </w:p>
    <w:p w:rsidR="00413A17" w:rsidRDefault="000F7106" w14:paraId="0000037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id5 --&gt;|"IA {390}"| id7(PA)</w:t>
      </w:r>
    </w:p>
    <w:p w:rsidR="00413A17" w:rsidRDefault="000F7106" w14:paraId="0000037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id7 --&gt;|"RIM {392}"| id1</w:t>
      </w:r>
    </w:p>
    <w:p w:rsidR="00413A17" w:rsidRDefault="000F7106" w14:paraId="0000037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 xml:space="preserve">   end</w:t>
      </w:r>
    </w:p>
    <w:p w:rsidR="00413A17" w:rsidRDefault="00413A17" w14:paraId="0000037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37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id2 fill: #1887f0</w:t>
      </w:r>
    </w:p>
    <w:p w:rsidR="00413A17" w:rsidRDefault="000F7106" w14:paraId="0000037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id3 fill: #fcba03</w:t>
      </w:r>
    </w:p>
    <w:p w:rsidR="00413A17" w:rsidRDefault="000F7106" w14:paraId="0000037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id5 fill: #03a82a</w:t>
      </w:r>
    </w:p>
    <w:p w:rsidR="00413A17" w:rsidRDefault="000F7106" w14:paraId="0000037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id7 fill: #03a82a</w:t>
      </w:r>
    </w:p>
    <w:p w:rsidR="00413A17" w:rsidRDefault="000F7106" w14:paraId="0000037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style id1 fill: #03a82a</w:t>
      </w:r>
    </w:p>
    <w:p w:rsidR="00413A17" w:rsidRDefault="000F7106" w14:paraId="0000037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413A17" w14:paraId="0000037E" w14:textId="77777777"/>
    <w:p w:rsidR="00413A17" w:rsidRDefault="000F7106" w14:paraId="0000037F" w14:textId="77777777">
      <w:pPr>
        <w:pStyle w:val="Cmsor1"/>
      </w:pPr>
      <w:bookmarkStart w:name="_shl2lcjmtou6" w:colFirst="0" w:colLast="0" w:id="45"/>
      <w:bookmarkEnd w:id="45"/>
      <w:r>
        <w:br w:type="page"/>
      </w:r>
    </w:p>
    <w:p w:rsidR="00413A17" w:rsidRDefault="000F7106" w14:paraId="00000380" w14:textId="77777777">
      <w:pPr>
        <w:pStyle w:val="Cmsor1"/>
      </w:pPr>
      <w:bookmarkStart w:name="_m12h032avfpk" w:colFirst="0" w:colLast="0" w:id="46"/>
      <w:bookmarkEnd w:id="46"/>
      <w:r>
        <w:t>Message sequence template</w:t>
      </w:r>
    </w:p>
    <w:p w:rsidR="00413A17" w:rsidRDefault="000F7106" w14:paraId="00000381" w14:textId="77777777">
      <w:r>
        <w:t>This is the PR submission (PaPs included). It contains activation and alternative streams. Based on this, any other diagram can be re-created.</w:t>
      </w:r>
    </w:p>
    <w:p w:rsidR="00413A17" w:rsidRDefault="000F7106" w14:paraId="0000038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38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sequenceDiagram</w:t>
      </w:r>
    </w:p>
    <w:p w:rsidR="00413A17" w:rsidRDefault="000F7106" w14:paraId="0000038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participant A as Leading Applicant</w:t>
      </w:r>
    </w:p>
    <w:p w:rsidR="00413A17" w:rsidRDefault="000F7106" w14:paraId="0000038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participant B as Involved Applicant</w:t>
      </w:r>
    </w:p>
    <w:p w:rsidR="00413A17" w:rsidRDefault="000F7106" w14:paraId="0000038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participant C as PCS CB</w:t>
      </w:r>
    </w:p>
    <w:p w:rsidR="00413A17" w:rsidRDefault="000F7106" w14:paraId="0000038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participant D as Involved IM</w:t>
      </w:r>
    </w:p>
    <w:p w:rsidR="00413A17" w:rsidRDefault="000F7106" w14:paraId="0000038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participant E as Leading IM</w:t>
      </w:r>
    </w:p>
    <w:p w:rsidR="00413A17" w:rsidRDefault="00413A17" w14:paraId="0000038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38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A -&gt;&gt; C: PCoM(S:LA,R:3178,TOI:4)</w:t>
      </w:r>
    </w:p>
    <w:p w:rsidR="00413A17" w:rsidRDefault="000F7106" w14:paraId="0000038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activate C</w:t>
      </w:r>
    </w:p>
    <w:p w:rsidR="00413A17" w:rsidRDefault="000F7106" w14:paraId="0000038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C -&gt;&gt; A: RC</w:t>
      </w:r>
    </w:p>
    <w:p w:rsidR="00413A17" w:rsidRDefault="000F7106" w14:paraId="0000038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alt no PaP in the PR</w:t>
      </w:r>
    </w:p>
    <w:p w:rsidR="00413A17" w:rsidRDefault="000F7106" w14:paraId="0000038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C -&gt;&gt; B: PCoM(S:3178,R:RA,TOI:4)</w:t>
      </w:r>
    </w:p>
    <w:p w:rsidR="00413A17" w:rsidRDefault="000F7106" w14:paraId="0000038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C -&gt;&gt; B: PCoM(S:3178,R:RA,TOI:54)</w:t>
      </w:r>
    </w:p>
    <w:p w:rsidR="00413A17" w:rsidRDefault="000F7106" w14:paraId="0000039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C -&gt;&gt; D: PRM(S:3178,R:RIM,TOI:4)</w:t>
      </w:r>
    </w:p>
    <w:p w:rsidR="00413A17" w:rsidRDefault="000F7106" w14:paraId="0000039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C -&gt;&gt; D: PCoM(S:3178,R:RIM,TOI:54)</w:t>
      </w:r>
    </w:p>
    <w:p w:rsidR="00413A17" w:rsidRDefault="000F7106" w14:paraId="0000039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else PaP included in the PR</w:t>
      </w:r>
    </w:p>
    <w:p w:rsidR="00413A17" w:rsidRDefault="000F7106" w14:paraId="0000039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C -&gt;&gt; B: PCoM(S:3178,R:RA,TOI:54)</w:t>
      </w:r>
    </w:p>
    <w:p w:rsidR="00413A17" w:rsidRDefault="000F7106" w14:paraId="0000039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C -&gt;&gt; D: PRM(S:3178,R:RIM,TOI:54)</w:t>
      </w:r>
    </w:p>
    <w:p w:rsidR="00413A17" w:rsidRDefault="000F7106" w14:paraId="0000039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end</w:t>
      </w:r>
    </w:p>
    <w:p w:rsidR="00413A17" w:rsidRDefault="000F7106" w14:paraId="0000039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deactivate C</w:t>
      </w:r>
    </w:p>
    <w:p w:rsidR="00413A17" w:rsidRDefault="000F7106" w14:paraId="00000397" w14:textId="77777777">
      <w:pPr>
        <w:shd w:val="clear" w:color="auto" w:fill="1F1F1F"/>
        <w:spacing w:line="360" w:lineRule="auto"/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0F7106" w14:paraId="00000398" w14:textId="77777777">
      <w:pPr>
        <w:pStyle w:val="Cmsor1"/>
      </w:pPr>
      <w:bookmarkStart w:name="_a0syt8uj4sjj" w:colFirst="0" w:colLast="0" w:id="47"/>
      <w:bookmarkEnd w:id="47"/>
      <w:r>
        <w:br w:type="page"/>
      </w:r>
    </w:p>
    <w:p w:rsidR="00413A17" w:rsidRDefault="000F7106" w14:paraId="00000399" w14:textId="77777777">
      <w:pPr>
        <w:pStyle w:val="Cmsor1"/>
      </w:pPr>
      <w:bookmarkStart w:name="_ts55rrwbvrez" w:colFirst="0" w:colLast="0" w:id="48"/>
      <w:bookmarkEnd w:id="48"/>
      <w:r>
        <w:t>Handling RU appointment</w:t>
      </w:r>
    </w:p>
    <w:p w:rsidR="00413A17" w:rsidRDefault="000F7106" w14:paraId="0000039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```mermaid</w:t>
      </w:r>
    </w:p>
    <w:p w:rsidR="00413A17" w:rsidRDefault="000F7106" w14:paraId="0000039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sequenceDiagram</w:t>
      </w:r>
    </w:p>
    <w:p w:rsidR="00413A17" w:rsidRDefault="000F7106" w14:paraId="0000039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participant A as Involved Applicant</w:t>
      </w:r>
    </w:p>
    <w:p w:rsidR="00413A17" w:rsidRDefault="000F7106" w14:paraId="0000039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participant B as Responsible Applicant</w:t>
      </w:r>
    </w:p>
    <w:p w:rsidR="00413A17" w:rsidRDefault="000F7106" w14:paraId="0000039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participant C as Railway Undertaking</w:t>
      </w:r>
    </w:p>
    <w:p w:rsidR="00413A17" w:rsidRDefault="000F7106" w14:paraId="0000039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participant D as PCS CB</w:t>
      </w:r>
    </w:p>
    <w:p w:rsidR="00413A17" w:rsidRDefault="000F7106" w14:paraId="000003A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participant E as Responsible IM</w:t>
      </w:r>
    </w:p>
    <w:p w:rsidR="00413A17" w:rsidRDefault="00413A17" w14:paraId="000003A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</w:p>
    <w:p w:rsidR="00413A17" w:rsidRDefault="000F7106" w14:paraId="000003A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alt RA appoints RU outside of Harmonisation</w:t>
      </w:r>
    </w:p>
    <w:p w:rsidR="00413A17" w:rsidRDefault="000F7106" w14:paraId="000003A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B -&gt;&gt; D: PRM (S:RA,R:3178, TOI:1/2)</w:t>
      </w:r>
    </w:p>
    <w:p w:rsidR="00413A17" w:rsidRDefault="000F7106" w14:paraId="000003A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activate D</w:t>
      </w:r>
    </w:p>
    <w:p w:rsidR="00413A17" w:rsidRDefault="000F7106" w14:paraId="000003A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D -&gt;&gt; B: EM (S:R,R:RA, code:5151)</w:t>
      </w:r>
    </w:p>
    <w:p w:rsidR="00413A17" w:rsidRDefault="000F7106" w14:paraId="000003A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else RA appoints RU in Harmonisation</w:t>
      </w:r>
    </w:p>
    <w:p w:rsidR="00413A17" w:rsidRDefault="000F7106" w14:paraId="000003A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B -&gt;&gt; D: PRM (S:RA,R:3178, TOI:1/2)</w:t>
      </w:r>
    </w:p>
    <w:p w:rsidR="00413A17" w:rsidRDefault="000F7106" w14:paraId="000003A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D -&gt;&gt; A: OIM (S:3178,R:RA,TOI:8,OIT:I,TIE)</w:t>
      </w:r>
    </w:p>
    <w:p w:rsidR="00413A17" w:rsidRDefault="000F7106" w14:paraId="000003A9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D -&gt;&gt; C: OIM (S:3178,R:RU,TOI:8,OIT:I,TIE)</w:t>
      </w:r>
    </w:p>
    <w:p w:rsidR="00413A17" w:rsidRDefault="000F7106" w14:paraId="000003AA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deactivate D</w:t>
      </w:r>
    </w:p>
    <w:p w:rsidR="00413A17" w:rsidRDefault="000F7106" w14:paraId="000003AB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alt RA appoints RU on UI after Harmonisation</w:t>
      </w:r>
    </w:p>
    <w:p w:rsidR="00413A17" w:rsidRDefault="000F7106" w14:paraId="000003AC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activate D</w:t>
      </w:r>
    </w:p>
    <w:p w:rsidR="00413A17" w:rsidRDefault="000F7106" w14:paraId="000003AD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D -&gt;&gt; C: OIM (S:3178,R:RU,TOI:8,OIT:I,TIE)</w:t>
      </w:r>
    </w:p>
    <w:p w:rsidR="00413A17" w:rsidRDefault="000F7106" w14:paraId="000003AE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D -&gt;&gt; E: OIM (S:3178,R:IM,TOI:8,OIT:I,TIE)</w:t>
      </w:r>
    </w:p>
    <w:p w:rsidR="00413A17" w:rsidRDefault="000F7106" w14:paraId="000003AF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deactivate D</w:t>
      </w:r>
    </w:p>
    <w:p w:rsidR="00413A17" w:rsidRDefault="000F7106" w14:paraId="000003B0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end</w:t>
      </w:r>
    </w:p>
    <w:p w:rsidR="00413A17" w:rsidRDefault="000F7106" w14:paraId="000003B1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end</w:t>
      </w:r>
    </w:p>
    <w:p w:rsidR="00413A17" w:rsidRDefault="000F7106" w14:paraId="000003B2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alt IM misses out RU in response</w:t>
      </w:r>
    </w:p>
    <w:p w:rsidR="00413A17" w:rsidRDefault="000F7106" w14:paraId="000003B3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E -&gt;&gt; D: PDM(S:RIM,R:3178,TOI:8/42/13)</w:t>
      </w:r>
    </w:p>
    <w:p w:rsidR="00413A17" w:rsidRDefault="000F7106" w14:paraId="000003B4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activate D</w:t>
      </w:r>
    </w:p>
    <w:p w:rsidR="00413A17" w:rsidRDefault="000F7106" w14:paraId="000003B5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D -&gt;&gt; E: EM (S:R,R:RA, code:5151)</w:t>
      </w:r>
    </w:p>
    <w:p w:rsidR="00413A17" w:rsidRDefault="000F7106" w14:paraId="000003B6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deactivate D</w:t>
      </w:r>
    </w:p>
    <w:p w:rsidR="00413A17" w:rsidRDefault="000F7106" w14:paraId="000003B7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end</w:t>
      </w:r>
    </w:p>
    <w:p w:rsidR="00413A17" w:rsidRDefault="000F7106" w14:paraId="000003B8" w14:textId="77777777">
      <w:pPr>
        <w:shd w:val="clear" w:color="auto" w:fill="1F1F1F"/>
        <w:spacing w:line="360" w:lineRule="auto"/>
        <w:rPr>
          <w:rFonts w:ascii="Courier New" w:hAnsi="Courier New" w:eastAsia="Courier New" w:cs="Courier New"/>
          <w:color w:val="CCCCCC"/>
          <w:sz w:val="18"/>
          <w:szCs w:val="18"/>
        </w:rPr>
      </w:pPr>
      <w:r>
        <w:rPr>
          <w:rFonts w:ascii="Courier New" w:hAnsi="Courier New" w:eastAsia="Courier New" w:cs="Courier New"/>
          <w:color w:val="CCCCCC"/>
          <w:sz w:val="18"/>
          <w:szCs w:val="18"/>
        </w:rPr>
        <w:t>```</w:t>
      </w:r>
    </w:p>
    <w:p w:rsidR="00413A17" w:rsidRDefault="00413A17" w14:paraId="000003B9" w14:textId="77777777"/>
    <w:sectPr w:rsidR="00413A17">
      <w:pgSz w:w="11909" w:h="16834" w:orient="portrait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A17"/>
    <w:rsid w:val="000F7106"/>
    <w:rsid w:val="00413A17"/>
    <w:rsid w:val="00B04948"/>
    <w:rsid w:val="13EB0D43"/>
    <w:rsid w:val="1580DCE7"/>
    <w:rsid w:val="4663BDB3"/>
    <w:rsid w:val="49DE9E58"/>
    <w:rsid w:val="4A90829F"/>
    <w:rsid w:val="59A67594"/>
    <w:rsid w:val="5FF0976D"/>
    <w:rsid w:val="61073D68"/>
    <w:rsid w:val="62CCBA3D"/>
    <w:rsid w:val="649FDC82"/>
    <w:rsid w:val="65F1AF48"/>
    <w:rsid w:val="67759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3200AD"/>
  <w15:docId w15:val="{294A6F3E-191A-4A54-8616-89D936DF896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Arial" w:hAnsi="Arial" w:eastAsia="Arial" w:cs="Arial"/>
        <w:sz w:val="22"/>
        <w:szCs w:val="22"/>
        <w:lang w:val="en-GB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" w:default="1">
    <w:name w:val="Normal"/>
    <w:qFormat/>
  </w:style>
  <w:style w:type="paragraph" w:styleId="Cmsor1">
    <w:name w:val="heading 1"/>
    <w:basedOn w:val="Norml"/>
    <w:next w:val="Norm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Bekezdsalapbettpusa" w:default="1">
    <w:name w:val="Default Paragraph Font"/>
    <w:uiPriority w:val="1"/>
    <w:semiHidden/>
    <w:unhideWhenUsed/>
  </w:style>
  <w:style w:type="table" w:styleId="Normltblzat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mlista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lcm">
    <w:name w:val="Subtitle"/>
    <w:basedOn w:val="Norml"/>
    <w:next w:val="Norm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281EB11434748B4FC3641C29F373D" ma:contentTypeVersion="32" ma:contentTypeDescription="Create a new document." ma:contentTypeScope="" ma:versionID="1259ebe445fa17829ba7353af6e19aca">
  <xsd:schema xmlns:xsd="http://www.w3.org/2001/XMLSchema" xmlns:xs="http://www.w3.org/2001/XMLSchema" xmlns:p="http://schemas.microsoft.com/office/2006/metadata/properties" xmlns:ns1="http://schemas.microsoft.com/sharepoint/v3" xmlns:ns2="1340f9a8-8bf1-442c-bbe4-61de8515e674" xmlns:ns3="7b92fa3e-eca9-481f-b830-259f89f38ea2" xmlns:ns4="7442826a-619f-4787-93b0-6f5c4ce456fb" xmlns:ns5="http://schemas.microsoft.com/sharepoint/v3/fields" targetNamespace="http://schemas.microsoft.com/office/2006/metadata/properties" ma:root="true" ma:fieldsID="c3a09392affd9914bfa32e9d1bfe35c1" ns1:_="" ns2:_="" ns3:_="" ns4:_="" ns5:_="">
    <xsd:import namespace="http://schemas.microsoft.com/sharepoint/v3"/>
    <xsd:import namespace="1340f9a8-8bf1-442c-bbe4-61de8515e674"/>
    <xsd:import namespace="7b92fa3e-eca9-481f-b830-259f89f38ea2"/>
    <xsd:import namespace="7442826a-619f-4787-93b0-6f5c4ce456fb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Actual_x0020_results" minOccurs="0"/>
                <xsd:element ref="ns3:Isssue_x0020_" minOccurs="0"/>
                <xsd:element ref="ns1:IssueStatus" minOccurs="0"/>
                <xsd:element ref="ns3:Test_x0020_result" minOccurs="0"/>
                <xsd:element ref="ns4:Content1" minOccurs="0"/>
                <xsd:element ref="ns5:_Statu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ssueStatus" ma:index="14" nillable="true" ma:displayName="Issue Status" ma:default="Active" ma:internalName="IssueStatus">
      <xsd:simpleType>
        <xsd:restriction base="dms:Choice">
          <xsd:enumeration value="Active"/>
          <xsd:enumeration value="Resolved"/>
          <xsd:enumeration value="Clos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40f9a8-8bf1-442c-bbe4-61de8515e6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26f894d4-046f-4fd1-b7fa-285231e703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7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92fa3e-eca9-481f-b830-259f89f38ea2" elementFormDefault="qualified">
    <xsd:import namespace="http://schemas.microsoft.com/office/2006/documentManagement/types"/>
    <xsd:import namespace="http://schemas.microsoft.com/office/infopath/2007/PartnerControls"/>
    <xsd:element name="Actual_x0020_results" ma:index="12" nillable="true" ma:displayName="Actual results" ma:default="" ma:format="Dropdown" ma:internalName="Actual_x0020_results">
      <xsd:simpleType>
        <xsd:restriction base="dms:Choice">
          <xsd:enumeration value="passed"/>
          <xsd:enumeration value="Fail"/>
          <xsd:enumeration value="Pass with comment"/>
        </xsd:restriction>
      </xsd:simpleType>
    </xsd:element>
    <xsd:element name="Isssue_x0020_" ma:index="13" nillable="true" ma:displayName="Report Issue" ma:description="Please report the issue by selecting the number corresponding to the step that failed." ma:internalName="Isssue_x0020_">
      <xsd:simpleType>
        <xsd:restriction base="dms:Note">
          <xsd:maxLength value="255"/>
        </xsd:restriction>
      </xsd:simpleType>
    </xsd:element>
    <xsd:element name="Test_x0020_result" ma:index="16" nillable="true" ma:displayName="Test result" ma:default="" ma:description="After completing the steps of the test case, you need to report the test results." ma:format="Dropdown" ma:internalName="Test_x0020_result">
      <xsd:simpleType>
        <xsd:restriction base="dms:Choice">
          <xsd:enumeration value="Pass"/>
          <xsd:enumeration value="Fail"/>
          <xsd:enumeration value="Pass with comment"/>
        </xsd:restriction>
      </xsd:simpleType>
    </xsd:element>
    <xsd:element name="TaxCatchAll" ma:index="21" nillable="true" ma:displayName="Taxonomy Catch All Column" ma:hidden="true" ma:list="{9c054b07-1acd-4896-9ba0-29358117c5a5}" ma:internalName="TaxCatchAll" ma:showField="CatchAllData" ma:web="7b92fa3e-eca9-481f-b830-259f89f38e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42826a-619f-4787-93b0-6f5c4ce456fb" elementFormDefault="qualified">
    <xsd:import namespace="http://schemas.microsoft.com/office/2006/documentManagement/types"/>
    <xsd:import namespace="http://schemas.microsoft.com/office/infopath/2007/PartnerControls"/>
    <xsd:element name="Content1" ma:index="17" nillable="true" ma:displayName="Content" ma:internalName="Content1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8" nillable="true" ma:displayName="Status" ma:format="Dropdown" ma:internalName="_Status">
      <xsd:simpleType>
        <xsd:union memberTypes="dms:Text">
          <xsd:simpleType>
            <xsd:restriction base="dms:Choice">
              <xsd:enumeration value="Idea for improvement"/>
              <xsd:enumeration value="Existing in PCS EC"/>
              <xsd:enumeration value="Bug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 ma:index="15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92fa3e-eca9-481f-b830-259f89f38ea2" xsi:nil="true"/>
    <lcf76f155ced4ddcb4097134ff3c332f xmlns="1340f9a8-8bf1-442c-bbe4-61de8515e674">
      <Terms xmlns="http://schemas.microsoft.com/office/infopath/2007/PartnerControls"/>
    </lcf76f155ced4ddcb4097134ff3c332f>
    <_Status xmlns="http://schemas.microsoft.com/sharepoint/v3/fields" xsi:nil="true"/>
    <Actual_x0020_results xmlns="7b92fa3e-eca9-481f-b830-259f89f38ea2" xsi:nil="true"/>
    <IssueStatus xmlns="http://schemas.microsoft.com/sharepoint/v3">Active</IssueStatus>
    <Test_x0020_result xmlns="7b92fa3e-eca9-481f-b830-259f89f38ea2" xsi:nil="true"/>
    <Content1 xmlns="7442826a-619f-4787-93b0-6f5c4ce456fb" xsi:nil="true"/>
    <Isssue_x0020_ xmlns="7b92fa3e-eca9-481f-b830-259f89f38ea2" xsi:nil="true"/>
  </documentManagement>
</p:properties>
</file>

<file path=customXml/itemProps1.xml><?xml version="1.0" encoding="utf-8"?>
<ds:datastoreItem xmlns:ds="http://schemas.openxmlformats.org/officeDocument/2006/customXml" ds:itemID="{123A1389-94F2-48C1-A38B-69B1C3BB77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729107-CEF6-4A2F-92BF-CC26E223E2A7}"/>
</file>

<file path=customXml/itemProps3.xml><?xml version="1.0" encoding="utf-8"?>
<ds:datastoreItem xmlns:ds="http://schemas.openxmlformats.org/officeDocument/2006/customXml" ds:itemID="{A61D4277-07FB-433E-9786-B4B5FDE7F641}">
  <ds:schemaRefs>
    <ds:schemaRef ds:uri="http://schemas.microsoft.com/office/2006/metadata/properties"/>
    <ds:schemaRef ds:uri="http://schemas.microsoft.com/office/infopath/2007/PartnerControls"/>
    <ds:schemaRef ds:uri="1c373fc7-1c31-4330-8a8d-711a8abc90be"/>
    <ds:schemaRef ds:uri="700d1046-6700-487c-acb2-d60f1d40240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Thomas Raney</cp:lastModifiedBy>
  <cp:revision>5</cp:revision>
  <dcterms:created xsi:type="dcterms:W3CDTF">2025-03-19T09:59:00Z</dcterms:created>
  <dcterms:modified xsi:type="dcterms:W3CDTF">2025-04-11T13:46:44Z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0x0101002D6281EB11434748B4FC3641C29F373D</vt:lpwstr>
  </property>
  <property fmtid="{D5CDD505-2E9C-101B-9397-08002B2CF9AE}" pid="3" name="MediaServiceImageTags">
    <vt:lpwstr/>
  </property>
</Properties>
</file>